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A5C" w:rsidDel="00880BA7" w:rsidRDefault="00EC654E">
      <w:pPr>
        <w:spacing w:line="560" w:lineRule="exact"/>
        <w:rPr>
          <w:del w:id="0" w:author="齐恩鲁" w:date="2018-01-12T14:01:00Z"/>
          <w:rFonts w:ascii="宋体"/>
          <w:sz w:val="28"/>
          <w:szCs w:val="28"/>
        </w:rPr>
      </w:pPr>
      <w:del w:id="1" w:author="齐恩鲁" w:date="2018-01-12T14:01:00Z">
        <w:r w:rsidDel="00880BA7">
          <w:rPr>
            <w:rFonts w:ascii="宋体" w:hint="eastAsia"/>
            <w:b/>
            <w:sz w:val="28"/>
            <w:szCs w:val="28"/>
          </w:rPr>
          <w:delText xml:space="preserve">附件1 </w:delText>
        </w:r>
      </w:del>
    </w:p>
    <w:p w:rsidR="00810A5C" w:rsidDel="00880BA7" w:rsidRDefault="00EC654E">
      <w:pPr>
        <w:spacing w:line="560" w:lineRule="exact"/>
        <w:jc w:val="center"/>
        <w:rPr>
          <w:del w:id="2" w:author="齐恩鲁" w:date="2018-01-12T14:01:00Z"/>
          <w:rFonts w:ascii="黑体" w:eastAsia="黑体"/>
          <w:sz w:val="28"/>
          <w:szCs w:val="28"/>
        </w:rPr>
      </w:pPr>
      <w:del w:id="3" w:author="齐恩鲁" w:date="2018-01-12T14:01:00Z">
        <w:r w:rsidDel="00880BA7">
          <w:rPr>
            <w:rFonts w:ascii="宋体" w:hint="eastAsia"/>
            <w:sz w:val="28"/>
            <w:szCs w:val="28"/>
          </w:rPr>
          <w:delText xml:space="preserve">海南大学20　</w:delText>
        </w:r>
        <w:r w:rsidDel="00880BA7">
          <w:rPr>
            <w:rFonts w:ascii="宋体"/>
            <w:sz w:val="28"/>
            <w:szCs w:val="28"/>
          </w:rPr>
          <w:delText xml:space="preserve">　</w:delText>
        </w:r>
        <w:r w:rsidDel="00880BA7">
          <w:rPr>
            <w:rFonts w:ascii="宋体" w:hint="eastAsia"/>
            <w:sz w:val="28"/>
            <w:szCs w:val="28"/>
          </w:rPr>
          <w:delText xml:space="preserve">-20　</w:delText>
        </w:r>
        <w:r w:rsidDel="00880BA7">
          <w:rPr>
            <w:rFonts w:ascii="宋体"/>
            <w:sz w:val="28"/>
            <w:szCs w:val="28"/>
          </w:rPr>
          <w:delText xml:space="preserve">　</w:delText>
        </w:r>
        <w:r w:rsidDel="00880BA7">
          <w:rPr>
            <w:rFonts w:ascii="宋体" w:hint="eastAsia"/>
            <w:sz w:val="28"/>
            <w:szCs w:val="28"/>
          </w:rPr>
          <w:delText xml:space="preserve">学年度第　</w:delText>
        </w:r>
        <w:r w:rsidDel="00880BA7">
          <w:rPr>
            <w:rFonts w:ascii="宋体"/>
            <w:sz w:val="28"/>
            <w:szCs w:val="28"/>
          </w:rPr>
          <w:delText xml:space="preserve">　</w:delText>
        </w:r>
        <w:r w:rsidDel="00880BA7">
          <w:rPr>
            <w:rFonts w:ascii="宋体" w:hint="eastAsia"/>
            <w:sz w:val="28"/>
            <w:szCs w:val="28"/>
          </w:rPr>
          <w:delText>学期试卷</w:delText>
        </w:r>
      </w:del>
    </w:p>
    <w:p w:rsidR="00810A5C" w:rsidDel="00880BA7" w:rsidRDefault="00810A5C">
      <w:pPr>
        <w:spacing w:line="560" w:lineRule="exact"/>
        <w:jc w:val="center"/>
        <w:rPr>
          <w:del w:id="4" w:author="齐恩鲁" w:date="2018-01-12T14:01:00Z"/>
          <w:rFonts w:ascii="黑体" w:eastAsia="黑体"/>
          <w:szCs w:val="21"/>
        </w:rPr>
      </w:pPr>
    </w:p>
    <w:p w:rsidR="00810A5C" w:rsidDel="00880BA7" w:rsidRDefault="00EC654E">
      <w:pPr>
        <w:spacing w:line="560" w:lineRule="exact"/>
        <w:jc w:val="center"/>
        <w:rPr>
          <w:del w:id="5" w:author="齐恩鲁" w:date="2018-01-12T14:01:00Z"/>
          <w:rFonts w:ascii="黑体" w:eastAsia="黑体"/>
          <w:b/>
          <w:sz w:val="44"/>
          <w:szCs w:val="44"/>
        </w:rPr>
      </w:pPr>
      <w:del w:id="6" w:author="齐恩鲁" w:date="2018-01-12T14:01:00Z">
        <w:r w:rsidDel="00880BA7">
          <w:rPr>
            <w:rFonts w:ascii="宋体" w:hint="eastAsia"/>
            <w:b/>
            <w:sz w:val="44"/>
            <w:szCs w:val="44"/>
          </w:rPr>
          <w:delText>科目：《物理化学》（上）试题(A卷)</w:delText>
        </w:r>
      </w:del>
    </w:p>
    <w:p w:rsidR="00810A5C" w:rsidDel="00880BA7" w:rsidRDefault="00EC654E">
      <w:pPr>
        <w:spacing w:line="560" w:lineRule="exact"/>
        <w:rPr>
          <w:del w:id="7" w:author="齐恩鲁" w:date="2018-01-12T14:01:00Z"/>
          <w:rFonts w:ascii="宋体"/>
          <w:sz w:val="28"/>
          <w:szCs w:val="28"/>
        </w:rPr>
      </w:pPr>
      <w:del w:id="8" w:author="齐恩鲁" w:date="2018-01-12T14:01:00Z">
        <w:r w:rsidDel="00880BA7">
          <w:rPr>
            <w:rFonts w:ascii="宋体" w:hint="eastAsia"/>
            <w:sz w:val="28"/>
            <w:szCs w:val="28"/>
          </w:rPr>
          <w:delText>姓名：</w:delText>
        </w:r>
        <w:r w:rsidR="0030071F" w:rsidRPr="0030071F">
          <w:rPr>
            <w:rFonts w:ascii="宋体"/>
            <w:sz w:val="28"/>
            <w:szCs w:val="28"/>
            <w:u w:val="single"/>
            <w:rPrChange w:id="9" w:author="齐恩鲁" w:date="2018-01-12T13:52:00Z">
              <w:rPr>
                <w:rFonts w:ascii="宋体"/>
                <w:sz w:val="28"/>
                <w:szCs w:val="28"/>
              </w:rPr>
            </w:rPrChange>
          </w:rPr>
          <w:delText xml:space="preserve">  </w:delText>
        </w:r>
        <w:r w:rsidDel="00880BA7">
          <w:rPr>
            <w:rFonts w:ascii="宋体" w:hint="eastAsia"/>
            <w:sz w:val="28"/>
            <w:szCs w:val="28"/>
          </w:rPr>
          <w:delText xml:space="preserve"> 学</w:delText>
        </w:r>
      </w:del>
      <w:del w:id="10" w:author="齐恩鲁" w:date="2018-01-12T13:52:00Z">
        <w:r w:rsidDel="00016086">
          <w:rPr>
            <w:rFonts w:ascii="宋体" w:hint="eastAsia"/>
            <w:sz w:val="28"/>
            <w:szCs w:val="28"/>
          </w:rPr>
          <w:delText xml:space="preserve">    </w:delText>
        </w:r>
      </w:del>
      <w:del w:id="11" w:author="齐恩鲁" w:date="2018-01-12T14:01:00Z">
        <w:r w:rsidDel="00880BA7">
          <w:rPr>
            <w:rFonts w:ascii="宋体" w:hint="eastAsia"/>
            <w:sz w:val="28"/>
            <w:szCs w:val="28"/>
          </w:rPr>
          <w:delText>号：</w:delText>
        </w:r>
      </w:del>
    </w:p>
    <w:p w:rsidR="00810A5C" w:rsidDel="00880BA7" w:rsidRDefault="00EC654E">
      <w:pPr>
        <w:spacing w:line="560" w:lineRule="exact"/>
        <w:rPr>
          <w:del w:id="12" w:author="齐恩鲁" w:date="2018-01-12T14:01:00Z"/>
          <w:rFonts w:ascii="宋体"/>
          <w:sz w:val="28"/>
          <w:szCs w:val="28"/>
          <w:u w:val="single"/>
        </w:rPr>
      </w:pPr>
      <w:del w:id="13" w:author="齐恩鲁" w:date="2018-01-12T14:01:00Z">
        <w:r w:rsidDel="00880BA7">
          <w:rPr>
            <w:rFonts w:ascii="宋体" w:hint="eastAsia"/>
            <w:sz w:val="28"/>
            <w:szCs w:val="28"/>
          </w:rPr>
          <w:delText>学院：</w:delText>
        </w:r>
        <w:r w:rsidDel="00880BA7">
          <w:rPr>
            <w:rFonts w:ascii="宋体" w:hint="eastAsia"/>
            <w:sz w:val="28"/>
            <w:szCs w:val="28"/>
            <w:u w:val="single"/>
          </w:rPr>
          <w:delText xml:space="preserve"> 材料与化学工程学院  </w:delText>
        </w:r>
        <w:r w:rsidDel="00880BA7">
          <w:rPr>
            <w:rFonts w:ascii="宋体" w:hint="eastAsia"/>
            <w:sz w:val="28"/>
            <w:szCs w:val="28"/>
          </w:rPr>
          <w:delText xml:space="preserve">   专业班级：</w:delText>
        </w:r>
      </w:del>
    </w:p>
    <w:p w:rsidR="00810A5C" w:rsidDel="00880BA7" w:rsidRDefault="00EC654E">
      <w:pPr>
        <w:spacing w:line="560" w:lineRule="exact"/>
        <w:rPr>
          <w:del w:id="14" w:author="齐恩鲁" w:date="2018-01-12T14:01:00Z"/>
          <w:rFonts w:ascii="宋体"/>
          <w:sz w:val="24"/>
        </w:rPr>
      </w:pPr>
      <w:del w:id="15" w:author="齐恩鲁" w:date="2018-01-12T14:01:00Z">
        <w:r w:rsidDel="00880BA7">
          <w:rPr>
            <w:rFonts w:ascii="宋体" w:hint="eastAsia"/>
            <w:sz w:val="24"/>
          </w:rPr>
          <w:delText>成绩登记表（由阅卷教师用红色笔填写）</w:delText>
        </w:r>
      </w:del>
    </w:p>
    <w:tbl>
      <w:tblPr>
        <w:tblW w:w="8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8"/>
        <w:gridCol w:w="674"/>
        <w:gridCol w:w="674"/>
        <w:gridCol w:w="675"/>
        <w:gridCol w:w="675"/>
        <w:gridCol w:w="675"/>
        <w:gridCol w:w="675"/>
        <w:gridCol w:w="675"/>
        <w:gridCol w:w="675"/>
        <w:gridCol w:w="675"/>
        <w:gridCol w:w="675"/>
        <w:gridCol w:w="963"/>
      </w:tblGrid>
      <w:tr w:rsidR="00810A5C" w:rsidDel="00880BA7">
        <w:trPr>
          <w:trHeight w:hRule="exact" w:val="794"/>
          <w:jc w:val="center"/>
          <w:del w:id="16" w:author="齐恩鲁" w:date="2018-01-12T14:01:00Z"/>
        </w:trPr>
        <w:tc>
          <w:tcPr>
            <w:tcW w:w="1168" w:type="dxa"/>
            <w:vAlign w:val="center"/>
          </w:tcPr>
          <w:p w:rsidR="00810A5C" w:rsidDel="00880BA7" w:rsidRDefault="00EC654E">
            <w:pPr>
              <w:spacing w:line="560" w:lineRule="exact"/>
              <w:jc w:val="center"/>
              <w:rPr>
                <w:del w:id="17" w:author="齐恩鲁" w:date="2018-01-12T14:01:00Z"/>
                <w:rFonts w:ascii="宋体"/>
                <w:sz w:val="28"/>
                <w:szCs w:val="28"/>
              </w:rPr>
            </w:pPr>
            <w:del w:id="18" w:author="齐恩鲁" w:date="2018-01-12T14:01:00Z">
              <w:r w:rsidDel="00880BA7">
                <w:rPr>
                  <w:rFonts w:ascii="宋体" w:hint="eastAsia"/>
                  <w:sz w:val="28"/>
                  <w:szCs w:val="28"/>
                </w:rPr>
                <w:delText>大题号</w:delText>
              </w:r>
            </w:del>
          </w:p>
        </w:tc>
        <w:tc>
          <w:tcPr>
            <w:tcW w:w="674" w:type="dxa"/>
            <w:vAlign w:val="center"/>
          </w:tcPr>
          <w:p w:rsidR="00810A5C" w:rsidDel="00880BA7" w:rsidRDefault="00EC654E">
            <w:pPr>
              <w:spacing w:line="560" w:lineRule="exact"/>
              <w:jc w:val="center"/>
              <w:rPr>
                <w:del w:id="19" w:author="齐恩鲁" w:date="2018-01-12T14:01:00Z"/>
                <w:rFonts w:ascii="宋体"/>
                <w:sz w:val="28"/>
                <w:szCs w:val="28"/>
              </w:rPr>
            </w:pPr>
            <w:del w:id="20" w:author="齐恩鲁" w:date="2018-01-12T14:01:00Z">
              <w:r w:rsidDel="00880BA7">
                <w:rPr>
                  <w:rFonts w:ascii="宋体" w:hint="eastAsia"/>
                  <w:sz w:val="28"/>
                  <w:szCs w:val="28"/>
                </w:rPr>
                <w:delText>一</w:delText>
              </w:r>
            </w:del>
          </w:p>
        </w:tc>
        <w:tc>
          <w:tcPr>
            <w:tcW w:w="674" w:type="dxa"/>
            <w:vAlign w:val="center"/>
          </w:tcPr>
          <w:p w:rsidR="00810A5C" w:rsidDel="00880BA7" w:rsidRDefault="00EC654E">
            <w:pPr>
              <w:spacing w:line="560" w:lineRule="exact"/>
              <w:jc w:val="center"/>
              <w:rPr>
                <w:del w:id="21" w:author="齐恩鲁" w:date="2018-01-12T14:01:00Z"/>
                <w:rFonts w:ascii="宋体"/>
                <w:sz w:val="28"/>
                <w:szCs w:val="28"/>
              </w:rPr>
            </w:pPr>
            <w:del w:id="22" w:author="齐恩鲁" w:date="2018-01-12T14:01:00Z">
              <w:r w:rsidDel="00880BA7">
                <w:rPr>
                  <w:rFonts w:ascii="宋体" w:hint="eastAsia"/>
                  <w:sz w:val="28"/>
                  <w:szCs w:val="28"/>
                </w:rPr>
                <w:delText>二</w:delText>
              </w:r>
            </w:del>
          </w:p>
        </w:tc>
        <w:tc>
          <w:tcPr>
            <w:tcW w:w="675" w:type="dxa"/>
            <w:vAlign w:val="center"/>
          </w:tcPr>
          <w:p w:rsidR="00810A5C" w:rsidDel="00880BA7" w:rsidRDefault="00EC654E">
            <w:pPr>
              <w:spacing w:line="560" w:lineRule="exact"/>
              <w:jc w:val="center"/>
              <w:rPr>
                <w:del w:id="23" w:author="齐恩鲁" w:date="2018-01-12T14:01:00Z"/>
                <w:rFonts w:ascii="宋体"/>
                <w:sz w:val="28"/>
                <w:szCs w:val="28"/>
              </w:rPr>
            </w:pPr>
            <w:del w:id="24" w:author="齐恩鲁" w:date="2018-01-12T14:01:00Z">
              <w:r w:rsidDel="00880BA7">
                <w:rPr>
                  <w:rFonts w:ascii="宋体" w:hint="eastAsia"/>
                  <w:sz w:val="28"/>
                  <w:szCs w:val="28"/>
                </w:rPr>
                <w:delText>三</w:delText>
              </w:r>
            </w:del>
          </w:p>
        </w:tc>
        <w:tc>
          <w:tcPr>
            <w:tcW w:w="675" w:type="dxa"/>
            <w:vAlign w:val="center"/>
          </w:tcPr>
          <w:p w:rsidR="00810A5C" w:rsidDel="00880BA7" w:rsidRDefault="00EC654E">
            <w:pPr>
              <w:spacing w:line="560" w:lineRule="exact"/>
              <w:jc w:val="center"/>
              <w:rPr>
                <w:del w:id="25" w:author="齐恩鲁" w:date="2018-01-12T14:01:00Z"/>
                <w:rFonts w:ascii="宋体"/>
                <w:sz w:val="28"/>
                <w:szCs w:val="28"/>
              </w:rPr>
            </w:pPr>
            <w:del w:id="26" w:author="齐恩鲁" w:date="2018-01-12T14:01:00Z">
              <w:r w:rsidDel="00880BA7">
                <w:rPr>
                  <w:rFonts w:ascii="宋体" w:hint="eastAsia"/>
                  <w:sz w:val="28"/>
                  <w:szCs w:val="28"/>
                </w:rPr>
                <w:delText>四</w:delText>
              </w:r>
            </w:del>
          </w:p>
        </w:tc>
        <w:tc>
          <w:tcPr>
            <w:tcW w:w="675" w:type="dxa"/>
            <w:vAlign w:val="center"/>
          </w:tcPr>
          <w:p w:rsidR="00810A5C" w:rsidDel="00880BA7" w:rsidRDefault="00EC654E">
            <w:pPr>
              <w:spacing w:line="560" w:lineRule="exact"/>
              <w:jc w:val="center"/>
              <w:rPr>
                <w:del w:id="27" w:author="齐恩鲁" w:date="2018-01-12T14:01:00Z"/>
                <w:rFonts w:ascii="宋体"/>
                <w:sz w:val="28"/>
                <w:szCs w:val="28"/>
              </w:rPr>
            </w:pPr>
            <w:del w:id="28" w:author="齐恩鲁" w:date="2018-01-12T14:01:00Z">
              <w:r w:rsidDel="00880BA7">
                <w:rPr>
                  <w:rFonts w:ascii="宋体" w:hint="eastAsia"/>
                  <w:sz w:val="28"/>
                  <w:szCs w:val="28"/>
                </w:rPr>
                <w:delText>五</w:delText>
              </w:r>
            </w:del>
          </w:p>
        </w:tc>
        <w:tc>
          <w:tcPr>
            <w:tcW w:w="675" w:type="dxa"/>
            <w:vAlign w:val="center"/>
          </w:tcPr>
          <w:p w:rsidR="00810A5C" w:rsidDel="00880BA7" w:rsidRDefault="00EC654E">
            <w:pPr>
              <w:spacing w:line="560" w:lineRule="exact"/>
              <w:jc w:val="center"/>
              <w:rPr>
                <w:del w:id="29" w:author="齐恩鲁" w:date="2018-01-12T14:01:00Z"/>
                <w:rFonts w:ascii="宋体"/>
                <w:sz w:val="28"/>
                <w:szCs w:val="28"/>
              </w:rPr>
            </w:pPr>
            <w:del w:id="30" w:author="齐恩鲁" w:date="2018-01-12T14:01:00Z">
              <w:r w:rsidDel="00880BA7">
                <w:rPr>
                  <w:rFonts w:ascii="宋体" w:hint="eastAsia"/>
                  <w:sz w:val="28"/>
                  <w:szCs w:val="28"/>
                </w:rPr>
                <w:delText>六</w:delText>
              </w:r>
            </w:del>
          </w:p>
        </w:tc>
        <w:tc>
          <w:tcPr>
            <w:tcW w:w="675" w:type="dxa"/>
            <w:vAlign w:val="center"/>
          </w:tcPr>
          <w:p w:rsidR="00810A5C" w:rsidDel="00880BA7" w:rsidRDefault="00EC654E">
            <w:pPr>
              <w:spacing w:line="560" w:lineRule="exact"/>
              <w:jc w:val="center"/>
              <w:rPr>
                <w:del w:id="31" w:author="齐恩鲁" w:date="2018-01-12T14:01:00Z"/>
                <w:rFonts w:ascii="宋体"/>
                <w:sz w:val="28"/>
                <w:szCs w:val="28"/>
              </w:rPr>
            </w:pPr>
            <w:del w:id="32" w:author="齐恩鲁" w:date="2018-01-12T14:01:00Z">
              <w:r w:rsidDel="00880BA7">
                <w:rPr>
                  <w:rFonts w:ascii="宋体" w:hint="eastAsia"/>
                  <w:sz w:val="28"/>
                  <w:szCs w:val="28"/>
                </w:rPr>
                <w:delText>七</w:delText>
              </w:r>
            </w:del>
          </w:p>
        </w:tc>
        <w:tc>
          <w:tcPr>
            <w:tcW w:w="675" w:type="dxa"/>
            <w:vAlign w:val="center"/>
          </w:tcPr>
          <w:p w:rsidR="00810A5C" w:rsidDel="00880BA7" w:rsidRDefault="00EC654E">
            <w:pPr>
              <w:spacing w:line="560" w:lineRule="exact"/>
              <w:jc w:val="center"/>
              <w:rPr>
                <w:del w:id="33" w:author="齐恩鲁" w:date="2018-01-12T14:01:00Z"/>
                <w:rFonts w:ascii="宋体"/>
                <w:sz w:val="28"/>
                <w:szCs w:val="28"/>
              </w:rPr>
            </w:pPr>
            <w:del w:id="34" w:author="齐恩鲁" w:date="2018-01-12T14:01:00Z">
              <w:r w:rsidDel="00880BA7">
                <w:rPr>
                  <w:rFonts w:ascii="宋体" w:hint="eastAsia"/>
                  <w:sz w:val="28"/>
                  <w:szCs w:val="28"/>
                </w:rPr>
                <w:delText>八</w:delText>
              </w:r>
            </w:del>
          </w:p>
        </w:tc>
        <w:tc>
          <w:tcPr>
            <w:tcW w:w="675" w:type="dxa"/>
            <w:vAlign w:val="center"/>
          </w:tcPr>
          <w:p w:rsidR="00810A5C" w:rsidDel="00880BA7" w:rsidRDefault="00EC654E">
            <w:pPr>
              <w:spacing w:line="560" w:lineRule="exact"/>
              <w:jc w:val="center"/>
              <w:rPr>
                <w:del w:id="35" w:author="齐恩鲁" w:date="2018-01-12T14:01:00Z"/>
                <w:rFonts w:ascii="宋体"/>
                <w:sz w:val="28"/>
                <w:szCs w:val="28"/>
              </w:rPr>
            </w:pPr>
            <w:del w:id="36" w:author="齐恩鲁" w:date="2018-01-12T14:01:00Z">
              <w:r w:rsidDel="00880BA7">
                <w:rPr>
                  <w:rFonts w:ascii="宋体" w:hint="eastAsia"/>
                  <w:sz w:val="28"/>
                  <w:szCs w:val="28"/>
                </w:rPr>
                <w:delText>九</w:delText>
              </w:r>
            </w:del>
          </w:p>
        </w:tc>
        <w:tc>
          <w:tcPr>
            <w:tcW w:w="675" w:type="dxa"/>
            <w:vAlign w:val="center"/>
          </w:tcPr>
          <w:p w:rsidR="00810A5C" w:rsidDel="00880BA7" w:rsidRDefault="00EC654E">
            <w:pPr>
              <w:spacing w:line="560" w:lineRule="exact"/>
              <w:jc w:val="center"/>
              <w:rPr>
                <w:del w:id="37" w:author="齐恩鲁" w:date="2018-01-12T14:01:00Z"/>
                <w:rFonts w:ascii="宋体"/>
                <w:sz w:val="28"/>
                <w:szCs w:val="28"/>
              </w:rPr>
            </w:pPr>
            <w:del w:id="38" w:author="齐恩鲁" w:date="2018-01-12T14:01:00Z">
              <w:r w:rsidDel="00880BA7">
                <w:rPr>
                  <w:rFonts w:ascii="宋体" w:hint="eastAsia"/>
                  <w:sz w:val="28"/>
                  <w:szCs w:val="28"/>
                </w:rPr>
                <w:delText>十</w:delText>
              </w:r>
            </w:del>
          </w:p>
        </w:tc>
        <w:tc>
          <w:tcPr>
            <w:tcW w:w="963" w:type="dxa"/>
            <w:vAlign w:val="center"/>
          </w:tcPr>
          <w:p w:rsidR="00810A5C" w:rsidDel="00880BA7" w:rsidRDefault="00EC654E">
            <w:pPr>
              <w:spacing w:line="560" w:lineRule="exact"/>
              <w:jc w:val="center"/>
              <w:rPr>
                <w:del w:id="39" w:author="齐恩鲁" w:date="2018-01-12T14:01:00Z"/>
                <w:rFonts w:ascii="宋体"/>
                <w:sz w:val="28"/>
                <w:szCs w:val="28"/>
              </w:rPr>
            </w:pPr>
            <w:del w:id="40" w:author="齐恩鲁" w:date="2018-01-12T14:01:00Z">
              <w:r w:rsidDel="00880BA7">
                <w:rPr>
                  <w:rFonts w:ascii="宋体" w:hint="eastAsia"/>
                  <w:sz w:val="28"/>
                  <w:szCs w:val="28"/>
                </w:rPr>
                <w:delText>总分</w:delText>
              </w:r>
            </w:del>
          </w:p>
        </w:tc>
      </w:tr>
      <w:tr w:rsidR="00810A5C" w:rsidDel="00880BA7">
        <w:trPr>
          <w:trHeight w:hRule="exact" w:val="794"/>
          <w:jc w:val="center"/>
          <w:del w:id="41" w:author="齐恩鲁" w:date="2018-01-12T14:01:00Z"/>
        </w:trPr>
        <w:tc>
          <w:tcPr>
            <w:tcW w:w="1168" w:type="dxa"/>
            <w:vAlign w:val="center"/>
          </w:tcPr>
          <w:p w:rsidR="00810A5C" w:rsidDel="00880BA7" w:rsidRDefault="00EC654E">
            <w:pPr>
              <w:spacing w:line="560" w:lineRule="exact"/>
              <w:jc w:val="center"/>
              <w:rPr>
                <w:del w:id="42" w:author="齐恩鲁" w:date="2018-01-12T14:01:00Z"/>
                <w:rFonts w:ascii="宋体"/>
                <w:sz w:val="28"/>
                <w:szCs w:val="28"/>
              </w:rPr>
            </w:pPr>
            <w:del w:id="43" w:author="齐恩鲁" w:date="2018-01-12T14:01:00Z">
              <w:r w:rsidDel="00880BA7">
                <w:rPr>
                  <w:rFonts w:ascii="宋体" w:hint="eastAsia"/>
                  <w:sz w:val="28"/>
                  <w:szCs w:val="28"/>
                </w:rPr>
                <w:delText>得分</w:delText>
              </w:r>
            </w:del>
          </w:p>
        </w:tc>
        <w:tc>
          <w:tcPr>
            <w:tcW w:w="674" w:type="dxa"/>
            <w:vAlign w:val="center"/>
          </w:tcPr>
          <w:p w:rsidR="00810A5C" w:rsidDel="00880BA7" w:rsidRDefault="00810A5C">
            <w:pPr>
              <w:spacing w:line="560" w:lineRule="exact"/>
              <w:jc w:val="center"/>
              <w:rPr>
                <w:del w:id="44" w:author="齐恩鲁" w:date="2018-01-12T14:01:00Z"/>
                <w:rFonts w:ascii="宋体"/>
                <w:sz w:val="28"/>
                <w:szCs w:val="28"/>
              </w:rPr>
            </w:pPr>
          </w:p>
        </w:tc>
        <w:tc>
          <w:tcPr>
            <w:tcW w:w="674" w:type="dxa"/>
            <w:vAlign w:val="center"/>
          </w:tcPr>
          <w:p w:rsidR="00810A5C" w:rsidDel="00880BA7" w:rsidRDefault="00810A5C">
            <w:pPr>
              <w:spacing w:line="560" w:lineRule="exact"/>
              <w:jc w:val="center"/>
              <w:rPr>
                <w:del w:id="45" w:author="齐恩鲁" w:date="2018-01-12T14:01:00Z"/>
                <w:rFonts w:ascii="宋体"/>
                <w:sz w:val="28"/>
                <w:szCs w:val="28"/>
              </w:rPr>
            </w:pPr>
          </w:p>
        </w:tc>
        <w:tc>
          <w:tcPr>
            <w:tcW w:w="675" w:type="dxa"/>
            <w:vAlign w:val="center"/>
          </w:tcPr>
          <w:p w:rsidR="00810A5C" w:rsidDel="00880BA7" w:rsidRDefault="00810A5C">
            <w:pPr>
              <w:spacing w:line="560" w:lineRule="exact"/>
              <w:jc w:val="center"/>
              <w:rPr>
                <w:del w:id="46" w:author="齐恩鲁" w:date="2018-01-12T14:01:00Z"/>
                <w:rFonts w:ascii="宋体"/>
                <w:sz w:val="28"/>
                <w:szCs w:val="28"/>
              </w:rPr>
            </w:pPr>
          </w:p>
        </w:tc>
        <w:tc>
          <w:tcPr>
            <w:tcW w:w="675" w:type="dxa"/>
            <w:vAlign w:val="center"/>
          </w:tcPr>
          <w:p w:rsidR="00810A5C" w:rsidDel="00880BA7" w:rsidRDefault="00810A5C">
            <w:pPr>
              <w:spacing w:line="560" w:lineRule="exact"/>
              <w:jc w:val="center"/>
              <w:rPr>
                <w:del w:id="47" w:author="齐恩鲁" w:date="2018-01-12T14:01:00Z"/>
                <w:rFonts w:ascii="宋体"/>
                <w:sz w:val="28"/>
                <w:szCs w:val="28"/>
              </w:rPr>
            </w:pPr>
          </w:p>
        </w:tc>
        <w:tc>
          <w:tcPr>
            <w:tcW w:w="675" w:type="dxa"/>
            <w:vAlign w:val="center"/>
          </w:tcPr>
          <w:p w:rsidR="00810A5C" w:rsidDel="00880BA7" w:rsidRDefault="00810A5C">
            <w:pPr>
              <w:spacing w:line="560" w:lineRule="exact"/>
              <w:jc w:val="center"/>
              <w:rPr>
                <w:del w:id="48" w:author="齐恩鲁" w:date="2018-01-12T14:01:00Z"/>
                <w:rFonts w:ascii="宋体"/>
                <w:sz w:val="28"/>
                <w:szCs w:val="28"/>
              </w:rPr>
            </w:pPr>
          </w:p>
        </w:tc>
        <w:tc>
          <w:tcPr>
            <w:tcW w:w="675" w:type="dxa"/>
            <w:vAlign w:val="center"/>
          </w:tcPr>
          <w:p w:rsidR="00810A5C" w:rsidDel="00880BA7" w:rsidRDefault="00810A5C">
            <w:pPr>
              <w:spacing w:line="560" w:lineRule="exact"/>
              <w:jc w:val="center"/>
              <w:rPr>
                <w:del w:id="49" w:author="齐恩鲁" w:date="2018-01-12T14:01:00Z"/>
                <w:rFonts w:ascii="宋体"/>
                <w:sz w:val="28"/>
                <w:szCs w:val="28"/>
              </w:rPr>
            </w:pPr>
          </w:p>
        </w:tc>
        <w:tc>
          <w:tcPr>
            <w:tcW w:w="675" w:type="dxa"/>
            <w:vAlign w:val="center"/>
          </w:tcPr>
          <w:p w:rsidR="00810A5C" w:rsidDel="00880BA7" w:rsidRDefault="00810A5C">
            <w:pPr>
              <w:spacing w:line="560" w:lineRule="exact"/>
              <w:jc w:val="center"/>
              <w:rPr>
                <w:del w:id="50" w:author="齐恩鲁" w:date="2018-01-12T14:01:00Z"/>
                <w:rFonts w:ascii="宋体"/>
                <w:sz w:val="28"/>
                <w:szCs w:val="28"/>
              </w:rPr>
            </w:pPr>
          </w:p>
        </w:tc>
        <w:tc>
          <w:tcPr>
            <w:tcW w:w="675" w:type="dxa"/>
            <w:vAlign w:val="center"/>
          </w:tcPr>
          <w:p w:rsidR="00810A5C" w:rsidDel="00880BA7" w:rsidRDefault="00810A5C">
            <w:pPr>
              <w:spacing w:line="560" w:lineRule="exact"/>
              <w:jc w:val="center"/>
              <w:rPr>
                <w:del w:id="51" w:author="齐恩鲁" w:date="2018-01-12T14:01:00Z"/>
                <w:rFonts w:ascii="宋体"/>
                <w:sz w:val="28"/>
                <w:szCs w:val="28"/>
              </w:rPr>
            </w:pPr>
          </w:p>
        </w:tc>
        <w:tc>
          <w:tcPr>
            <w:tcW w:w="675" w:type="dxa"/>
            <w:vAlign w:val="center"/>
          </w:tcPr>
          <w:p w:rsidR="00810A5C" w:rsidDel="00880BA7" w:rsidRDefault="00810A5C">
            <w:pPr>
              <w:spacing w:line="560" w:lineRule="exact"/>
              <w:jc w:val="center"/>
              <w:rPr>
                <w:del w:id="52" w:author="齐恩鲁" w:date="2018-01-12T14:01:00Z"/>
                <w:rFonts w:ascii="宋体"/>
                <w:sz w:val="28"/>
                <w:szCs w:val="28"/>
              </w:rPr>
            </w:pPr>
          </w:p>
        </w:tc>
        <w:tc>
          <w:tcPr>
            <w:tcW w:w="675" w:type="dxa"/>
            <w:vAlign w:val="center"/>
          </w:tcPr>
          <w:p w:rsidR="00810A5C" w:rsidDel="00880BA7" w:rsidRDefault="00810A5C">
            <w:pPr>
              <w:spacing w:line="560" w:lineRule="exact"/>
              <w:jc w:val="center"/>
              <w:rPr>
                <w:del w:id="53" w:author="齐恩鲁" w:date="2018-01-12T14:01:00Z"/>
                <w:rFonts w:ascii="宋体"/>
                <w:sz w:val="28"/>
                <w:szCs w:val="28"/>
              </w:rPr>
            </w:pPr>
          </w:p>
        </w:tc>
        <w:tc>
          <w:tcPr>
            <w:tcW w:w="963" w:type="dxa"/>
            <w:vAlign w:val="center"/>
          </w:tcPr>
          <w:p w:rsidR="00810A5C" w:rsidDel="00880BA7" w:rsidRDefault="00810A5C">
            <w:pPr>
              <w:spacing w:line="560" w:lineRule="exact"/>
              <w:jc w:val="center"/>
              <w:rPr>
                <w:del w:id="54" w:author="齐恩鲁" w:date="2018-01-12T14:01:00Z"/>
                <w:rFonts w:ascii="宋体"/>
                <w:sz w:val="28"/>
                <w:szCs w:val="28"/>
              </w:rPr>
            </w:pPr>
          </w:p>
        </w:tc>
      </w:tr>
    </w:tbl>
    <w:p w:rsidR="00810A5C" w:rsidDel="00880BA7" w:rsidRDefault="00EC654E" w:rsidP="00810A5C">
      <w:pPr>
        <w:spacing w:line="560" w:lineRule="exact"/>
        <w:ind w:firstLineChars="150" w:firstLine="315"/>
        <w:rPr>
          <w:del w:id="55" w:author="齐恩鲁" w:date="2018-01-12T14:01:00Z"/>
          <w:rFonts w:ascii="宋体"/>
          <w:szCs w:val="21"/>
        </w:rPr>
      </w:pPr>
      <w:del w:id="56" w:author="齐恩鲁" w:date="2018-01-12T14:01:00Z">
        <w:r w:rsidDel="00880BA7">
          <w:rPr>
            <w:rFonts w:ascii="宋体" w:hint="eastAsia"/>
            <w:szCs w:val="21"/>
          </w:rPr>
          <w:delText xml:space="preserve"> 阅卷教师：                   20   年    月   日</w:delText>
        </w:r>
      </w:del>
    </w:p>
    <w:p w:rsidR="00810A5C" w:rsidDel="00880BA7" w:rsidRDefault="00EC654E">
      <w:pPr>
        <w:spacing w:line="560" w:lineRule="exact"/>
        <w:jc w:val="center"/>
        <w:rPr>
          <w:del w:id="57" w:author="齐恩鲁" w:date="2018-01-12T14:01:00Z"/>
          <w:rFonts w:ascii="宋体"/>
          <w:szCs w:val="21"/>
        </w:rPr>
      </w:pPr>
      <w:del w:id="58" w:author="齐恩鲁" w:date="2018-01-12T14:01:00Z">
        <w:r w:rsidDel="00880BA7">
          <w:rPr>
            <w:rFonts w:ascii="宋体" w:hint="eastAsia"/>
            <w:szCs w:val="21"/>
          </w:rPr>
          <w:delText>考试说明：本课程为</w:delText>
        </w:r>
        <w:r w:rsidDel="00880BA7">
          <w:rPr>
            <w:rFonts w:ascii="宋体" w:hint="eastAsia"/>
            <w:b/>
            <w:szCs w:val="21"/>
          </w:rPr>
          <w:delText>闭卷</w:delText>
        </w:r>
        <w:r w:rsidDel="00880BA7">
          <w:rPr>
            <w:rFonts w:ascii="宋体" w:hint="eastAsia"/>
            <w:szCs w:val="21"/>
          </w:rPr>
          <w:delText>考试，可携带</w:delText>
        </w:r>
        <w:r w:rsidDel="00880BA7">
          <w:rPr>
            <w:rFonts w:ascii="宋体" w:hint="eastAsia"/>
            <w:szCs w:val="21"/>
            <w:u w:val="single"/>
          </w:rPr>
          <w:delText xml:space="preserve">  计算器    </w:delText>
        </w:r>
        <w:r w:rsidDel="00880BA7">
          <w:rPr>
            <w:rFonts w:ascii="宋体" w:hint="eastAsia"/>
            <w:szCs w:val="21"/>
          </w:rPr>
          <w:delText>。</w:delText>
        </w:r>
      </w:del>
    </w:p>
    <w:p w:rsidR="00810A5C" w:rsidDel="00880BA7" w:rsidRDefault="00EC654E">
      <w:pPr>
        <w:tabs>
          <w:tab w:val="left" w:pos="945"/>
        </w:tabs>
        <w:spacing w:line="560" w:lineRule="exact"/>
        <w:rPr>
          <w:del w:id="59" w:author="齐恩鲁" w:date="2018-01-12T14:01:00Z"/>
          <w:rFonts w:ascii="楷体_GB2312" w:eastAsia="楷体_GB2312"/>
          <w:sz w:val="24"/>
        </w:rPr>
      </w:pPr>
      <w:del w:id="60" w:author="齐恩鲁" w:date="2018-01-12T14:01:00Z">
        <w:r w:rsidDel="00880BA7">
          <w:rPr>
            <w:rFonts w:ascii="楷体_GB2312" w:eastAsia="楷体_GB2312"/>
            <w:sz w:val="24"/>
          </w:rPr>
          <w:tab/>
        </w:r>
      </w:del>
    </w:p>
    <w:p w:rsidR="00810A5C" w:rsidDel="00016086" w:rsidRDefault="0030071F">
      <w:pPr>
        <w:spacing w:line="560" w:lineRule="exact"/>
        <w:ind w:leftChars="1285" w:left="2698"/>
        <w:rPr>
          <w:del w:id="61" w:author="齐恩鲁" w:date="2018-01-12T13:52:00Z"/>
          <w:rFonts w:ascii="宋体"/>
          <w:b/>
          <w:sz w:val="28"/>
          <w:szCs w:val="28"/>
        </w:rPr>
      </w:pPr>
      <w:del w:id="62" w:author="齐恩鲁" w:date="2018-01-12T14:01:00Z">
        <w:r>
          <w:rPr>
            <w:rFonts w:ascii="宋体"/>
            <w:b/>
            <w:sz w:val="28"/>
            <w:szCs w:val="28"/>
          </w:rPr>
          <w:pict>
            <v:group id="_x0000_s1026" style="position:absolute;left:0;text-align:left;margin-left:-2.55pt;margin-top:2.3pt;width:108pt;height:46.8pt;z-index:251659264" coordorigin="2085,7761" coordsize="2160,936203" o:gfxdata="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2085;top:7761;width:2160;height:936" o:gfxdata="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LYuiL4A&#10;AADbAAAADwAAAAAAAAABACAAAAAiAAAAZHJzL2Rvd25yZXYueG1sUEsBAhQAFAAAAAgAh07iQDMv&#10;BZ47AAAAOQAAABAAAAAAAAAAAQAgAAAADQEAAGRycy9zaGFwZXhtbC54bWxQSwUGAAAAAAYABgBb&#10;AQAAtwMAAAAA&#10;">
                <v:textbox>
                  <w:txbxContent>
                    <w:p w:rsidR="00810A5C" w:rsidRDefault="00EC654E">
                      <w:r>
                        <w:rPr>
                          <w:rFonts w:hint="eastAsia"/>
                        </w:rPr>
                        <w:t>得分</w:t>
                      </w: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</w:rPr>
                        <w:t>阅卷教师</w:t>
                      </w:r>
                    </w:p>
                  </w:txbxContent>
                </v:textbox>
              </v:shape>
              <v:line id="Line 4" o:spid="_x0000_s1028" style="position:absolute" from="2940,7761" to="2940,8697" o:gfxdata="UEsDBAoAAAAAAIdO4kAAAAAAAAAAAAAAAAAEAAAAZHJzL1BLAwQUAAAACACHTuJAGYKEYr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ZAy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mChGK8AAAA&#10;2wAAAA8AAAAAAAAAAQAgAAAAIgAAAGRycy9kb3ducmV2LnhtbFBLAQIUABQAAAAIAIdO4kAzLwWe&#10;OwAAADkAAAAQAAAAAAAAAAEAIAAAAAsBAABkcnMvc2hhcGV4bWwueG1sUEsFBgAAAAAGAAYAWwEA&#10;ALUDAAAAAA==&#10;"/>
              <v:line id="Line 5" o:spid="_x0000_s1029" style="position:absolute" from="2085,8229" to="4245,8229" o:gfxdata="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axwWvQAA&#10;ANsAAAAPAAAAAAAAAAEAIAAAACIAAABkcnMvZG93bnJldi54bWxQSwECFAAUAAAACACHTuJAMy8F&#10;njsAAAA5AAAAEAAAAAAAAAABACAAAAAMAQAAZHJzL3NoYXBleG1sLnhtbFBLBQYAAAAABgAGAFsB&#10;AAC2AwAAAAA=&#10;"/>
            </v:group>
          </w:pict>
        </w:r>
        <w:r w:rsidR="00EC654E" w:rsidDel="00880BA7">
          <w:rPr>
            <w:rFonts w:ascii="宋体" w:hint="eastAsia"/>
            <w:b/>
            <w:sz w:val="28"/>
            <w:szCs w:val="28"/>
          </w:rPr>
          <w:delText>一、填空题：（每题2分，共20分）在以下各小题中画有_______处填上答案。</w:delText>
        </w:r>
      </w:del>
    </w:p>
    <w:p w:rsidR="0030071F" w:rsidRDefault="0030071F" w:rsidP="0030071F">
      <w:pPr>
        <w:spacing w:line="560" w:lineRule="exact"/>
        <w:ind w:leftChars="1285" w:left="2698"/>
        <w:rPr>
          <w:del w:id="63" w:author="齐恩鲁" w:date="2018-01-12T14:01:00Z"/>
          <w:rFonts w:ascii="宋体" w:cs="宋体"/>
          <w:kern w:val="0"/>
          <w:sz w:val="24"/>
        </w:rPr>
        <w:pPrChange w:id="64" w:author="齐恩鲁" w:date="2018-01-12T13:52:00Z">
          <w:pPr>
            <w:autoSpaceDE w:val="0"/>
            <w:autoSpaceDN w:val="0"/>
            <w:adjustRightInd w:val="0"/>
            <w:spacing w:line="560" w:lineRule="exact"/>
            <w:ind w:left="360" w:hangingChars="150" w:hanging="360"/>
            <w:jc w:val="left"/>
          </w:pPr>
        </w:pPrChange>
      </w:pPr>
    </w:p>
    <w:p w:rsidR="00810A5C" w:rsidDel="00880BA7" w:rsidRDefault="00EC654E">
      <w:pPr>
        <w:autoSpaceDE w:val="0"/>
        <w:autoSpaceDN w:val="0"/>
        <w:adjustRightInd w:val="0"/>
        <w:spacing w:line="560" w:lineRule="exact"/>
        <w:ind w:left="360" w:hangingChars="150" w:hanging="360"/>
        <w:jc w:val="left"/>
        <w:rPr>
          <w:del w:id="65" w:author="齐恩鲁" w:date="2018-01-12T14:01:00Z"/>
          <w:rFonts w:ascii="宋体" w:cs="宋体"/>
          <w:i/>
          <w:kern w:val="0"/>
          <w:sz w:val="24"/>
        </w:rPr>
      </w:pPr>
      <w:del w:id="66" w:author="齐恩鲁" w:date="2018-01-12T14:01:00Z">
        <w:r w:rsidDel="00880BA7">
          <w:rPr>
            <w:rFonts w:ascii="宋体" w:cs="宋体" w:hint="eastAsia"/>
            <w:kern w:val="0"/>
            <w:sz w:val="24"/>
          </w:rPr>
          <w:delText>1、物理量</w:delText>
        </w:r>
        <w:r w:rsidDel="00880BA7">
          <w:rPr>
            <w:rFonts w:ascii="宋体"/>
            <w:i/>
            <w:kern w:val="0"/>
            <w:sz w:val="24"/>
          </w:rPr>
          <w:delText>Q</w:delText>
        </w:r>
        <w:r w:rsidDel="00880BA7">
          <w:rPr>
            <w:rFonts w:ascii="宋体"/>
            <w:kern w:val="0"/>
            <w:sz w:val="24"/>
          </w:rPr>
          <w:delText>(</w:delText>
        </w:r>
        <w:r w:rsidDel="00880BA7">
          <w:rPr>
            <w:rFonts w:ascii="宋体" w:cs="宋体" w:hint="eastAsia"/>
            <w:kern w:val="0"/>
            <w:sz w:val="24"/>
          </w:rPr>
          <w:delText>热量</w:delText>
        </w:r>
        <w:r w:rsidDel="00880BA7">
          <w:rPr>
            <w:rFonts w:ascii="宋体"/>
            <w:kern w:val="0"/>
            <w:sz w:val="24"/>
          </w:rPr>
          <w:delText>)</w:delText>
        </w:r>
        <w:r w:rsidDel="00880BA7">
          <w:rPr>
            <w:rFonts w:ascii="宋体" w:cs="宋体" w:hint="eastAsia"/>
            <w:kern w:val="0"/>
            <w:sz w:val="24"/>
          </w:rPr>
          <w:delText>、</w:delText>
        </w:r>
        <w:r w:rsidDel="00880BA7">
          <w:rPr>
            <w:rFonts w:ascii="宋体"/>
            <w:i/>
            <w:kern w:val="0"/>
            <w:sz w:val="24"/>
          </w:rPr>
          <w:delText>V</w:delText>
        </w:r>
        <w:r w:rsidDel="00880BA7">
          <w:rPr>
            <w:rFonts w:ascii="宋体"/>
            <w:kern w:val="0"/>
            <w:sz w:val="24"/>
          </w:rPr>
          <w:delText>(</w:delText>
        </w:r>
        <w:r w:rsidDel="00880BA7">
          <w:rPr>
            <w:rFonts w:ascii="宋体" w:cs="宋体" w:hint="eastAsia"/>
            <w:kern w:val="0"/>
            <w:sz w:val="24"/>
          </w:rPr>
          <w:delText>系统体积</w:delText>
        </w:r>
        <w:r w:rsidDel="00880BA7">
          <w:rPr>
            <w:rFonts w:ascii="宋体"/>
            <w:kern w:val="0"/>
            <w:sz w:val="24"/>
          </w:rPr>
          <w:delText>)</w:delText>
        </w:r>
        <w:r w:rsidDel="00880BA7">
          <w:rPr>
            <w:rFonts w:ascii="宋体" w:cs="宋体" w:hint="eastAsia"/>
            <w:kern w:val="0"/>
            <w:sz w:val="24"/>
          </w:rPr>
          <w:delText>、</w:delText>
        </w:r>
        <w:r w:rsidDel="00880BA7">
          <w:rPr>
            <w:rFonts w:ascii="宋体"/>
            <w:i/>
            <w:kern w:val="0"/>
            <w:sz w:val="24"/>
          </w:rPr>
          <w:delText>W(</w:delText>
        </w:r>
        <w:r w:rsidDel="00880BA7">
          <w:rPr>
            <w:rFonts w:ascii="宋体" w:cs="宋体" w:hint="eastAsia"/>
            <w:kern w:val="0"/>
            <w:sz w:val="24"/>
          </w:rPr>
          <w:delText>功</w:delText>
        </w:r>
        <w:r w:rsidDel="00880BA7">
          <w:rPr>
            <w:rFonts w:ascii="宋体"/>
            <w:kern w:val="0"/>
            <w:sz w:val="24"/>
          </w:rPr>
          <w:delText>)</w:delText>
        </w:r>
        <w:r w:rsidDel="00880BA7">
          <w:rPr>
            <w:rFonts w:ascii="宋体" w:cs="宋体" w:hint="eastAsia"/>
            <w:kern w:val="0"/>
            <w:sz w:val="24"/>
          </w:rPr>
          <w:delText>、</w:delText>
        </w:r>
        <w:r w:rsidDel="00880BA7">
          <w:rPr>
            <w:rFonts w:ascii="宋体"/>
            <w:i/>
            <w:kern w:val="0"/>
            <w:sz w:val="24"/>
          </w:rPr>
          <w:delText>P</w:delText>
        </w:r>
        <w:r w:rsidDel="00880BA7">
          <w:rPr>
            <w:rFonts w:ascii="宋体"/>
            <w:kern w:val="0"/>
            <w:sz w:val="24"/>
          </w:rPr>
          <w:delText>(</w:delText>
        </w:r>
        <w:r w:rsidDel="00880BA7">
          <w:rPr>
            <w:rFonts w:ascii="宋体" w:cs="宋体" w:hint="eastAsia"/>
            <w:kern w:val="0"/>
            <w:sz w:val="24"/>
          </w:rPr>
          <w:delText>系统压力</w:delText>
        </w:r>
        <w:r w:rsidDel="00880BA7">
          <w:rPr>
            <w:rFonts w:ascii="宋体"/>
            <w:kern w:val="0"/>
            <w:sz w:val="24"/>
          </w:rPr>
          <w:delText>)</w:delText>
        </w:r>
        <w:r w:rsidDel="00880BA7">
          <w:rPr>
            <w:rFonts w:ascii="宋体" w:cs="宋体" w:hint="eastAsia"/>
            <w:kern w:val="0"/>
            <w:sz w:val="24"/>
          </w:rPr>
          <w:delText>、</w:delText>
        </w:r>
        <w:r w:rsidDel="00880BA7">
          <w:rPr>
            <w:rFonts w:ascii="宋体"/>
            <w:i/>
            <w:kern w:val="0"/>
            <w:sz w:val="24"/>
          </w:rPr>
          <w:delText>U</w:delText>
        </w:r>
        <w:r w:rsidDel="00880BA7">
          <w:rPr>
            <w:rFonts w:ascii="宋体"/>
            <w:kern w:val="0"/>
            <w:sz w:val="24"/>
          </w:rPr>
          <w:delText>(</w:delText>
        </w:r>
        <w:r w:rsidDel="00880BA7">
          <w:rPr>
            <w:rFonts w:ascii="宋体" w:cs="宋体" w:hint="eastAsia"/>
            <w:kern w:val="0"/>
            <w:sz w:val="24"/>
          </w:rPr>
          <w:delText>热力学能</w:delText>
        </w:r>
        <w:r w:rsidDel="00880BA7">
          <w:rPr>
            <w:rFonts w:ascii="宋体"/>
            <w:kern w:val="0"/>
            <w:sz w:val="24"/>
          </w:rPr>
          <w:delText>)</w:delText>
        </w:r>
        <w:r w:rsidDel="00880BA7">
          <w:rPr>
            <w:rFonts w:ascii="宋体" w:cs="宋体" w:hint="eastAsia"/>
            <w:kern w:val="0"/>
            <w:sz w:val="24"/>
          </w:rPr>
          <w:delText>、</w:delText>
        </w:r>
        <w:r w:rsidDel="00880BA7">
          <w:rPr>
            <w:rFonts w:ascii="宋体"/>
            <w:i/>
            <w:kern w:val="0"/>
            <w:sz w:val="24"/>
          </w:rPr>
          <w:delText>T</w:delText>
        </w:r>
        <w:r w:rsidDel="00880BA7">
          <w:rPr>
            <w:rFonts w:ascii="宋体"/>
            <w:kern w:val="0"/>
            <w:sz w:val="24"/>
          </w:rPr>
          <w:delText>(</w:delText>
        </w:r>
        <w:r w:rsidDel="00880BA7">
          <w:rPr>
            <w:rFonts w:ascii="宋体" w:cs="宋体" w:hint="eastAsia"/>
            <w:kern w:val="0"/>
            <w:sz w:val="24"/>
          </w:rPr>
          <w:delText>热力学温度</w:delText>
        </w:r>
        <w:r w:rsidDel="00880BA7">
          <w:rPr>
            <w:rFonts w:ascii="宋体"/>
            <w:kern w:val="0"/>
            <w:sz w:val="24"/>
          </w:rPr>
          <w:delText>)</w:delText>
        </w:r>
        <w:r w:rsidDel="00880BA7">
          <w:rPr>
            <w:rFonts w:ascii="宋体" w:cs="宋体" w:hint="eastAsia"/>
            <w:kern w:val="0"/>
            <w:sz w:val="24"/>
          </w:rPr>
          <w:delText>，其中属于状态函数的是；与过程有关的量是；状态函数中属于强度性质的是；属于容量性质是</w:delText>
        </w:r>
        <w:r w:rsidDel="00880BA7">
          <w:rPr>
            <w:rFonts w:ascii="宋体" w:cs="宋体" w:hint="eastAsia"/>
            <w:i/>
            <w:kern w:val="0"/>
            <w:sz w:val="24"/>
          </w:rPr>
          <w:delText>。</w:delText>
        </w:r>
      </w:del>
    </w:p>
    <w:p w:rsidR="00810A5C" w:rsidDel="00016086" w:rsidRDefault="00EC654E">
      <w:pPr>
        <w:autoSpaceDE w:val="0"/>
        <w:autoSpaceDN w:val="0"/>
        <w:adjustRightInd w:val="0"/>
        <w:spacing w:line="560" w:lineRule="exact"/>
        <w:ind w:left="360" w:hangingChars="150" w:hanging="360"/>
        <w:jc w:val="left"/>
        <w:rPr>
          <w:del w:id="67" w:author="齐恩鲁" w:date="2018-01-12T13:52:00Z"/>
          <w:rFonts w:ascii="宋体" w:cs="宋体"/>
          <w:kern w:val="0"/>
          <w:sz w:val="24"/>
        </w:rPr>
      </w:pPr>
      <w:del w:id="68" w:author="齐恩鲁" w:date="2018-01-12T14:01:00Z">
        <w:r w:rsidDel="00880BA7">
          <w:rPr>
            <w:rFonts w:ascii="宋体" w:hint="eastAsia"/>
            <w:sz w:val="24"/>
          </w:rPr>
          <w:delText>2、</w:delText>
        </w:r>
        <w:r w:rsidDel="00880BA7">
          <w:rPr>
            <w:rFonts w:ascii="宋体"/>
            <w:kern w:val="0"/>
            <w:sz w:val="24"/>
          </w:rPr>
          <w:delText>CO2</w:delText>
        </w:r>
        <w:r w:rsidDel="00880BA7">
          <w:rPr>
            <w:rFonts w:ascii="宋体" w:cs="宋体" w:hint="eastAsia"/>
            <w:kern w:val="0"/>
            <w:sz w:val="24"/>
          </w:rPr>
          <w:delText>处于临界状态时，若其饱和液体的摩尔体积为</w:delText>
        </w:r>
        <w:r w:rsidDel="00880BA7">
          <w:rPr>
            <w:rFonts w:ascii="宋体"/>
            <w:kern w:val="0"/>
            <w:sz w:val="24"/>
          </w:rPr>
          <w:delText>V</w:delText>
        </w:r>
        <w:r w:rsidDel="00880BA7">
          <w:rPr>
            <w:rFonts w:ascii="宋体" w:hint="eastAsia"/>
            <w:kern w:val="0"/>
            <w:sz w:val="24"/>
            <w:vertAlign w:val="subscript"/>
          </w:rPr>
          <w:delText>l</w:delText>
        </w:r>
        <w:r w:rsidDel="00880BA7">
          <w:rPr>
            <w:rFonts w:ascii="宋体" w:cs="宋体" w:hint="eastAsia"/>
            <w:kern w:val="0"/>
            <w:sz w:val="24"/>
          </w:rPr>
          <w:delText>，饱和蒸气的摩尔体积为</w:delText>
        </w:r>
        <w:r w:rsidDel="00880BA7">
          <w:rPr>
            <w:rFonts w:ascii="宋体"/>
            <w:kern w:val="0"/>
            <w:sz w:val="24"/>
          </w:rPr>
          <w:delText>Vg</w:delText>
        </w:r>
        <w:r w:rsidDel="00880BA7">
          <w:rPr>
            <w:rFonts w:ascii="宋体" w:cs="宋体" w:hint="eastAsia"/>
            <w:kern w:val="0"/>
            <w:sz w:val="24"/>
          </w:rPr>
          <w:delText>，则</w:delText>
        </w:r>
        <w:r w:rsidDel="00880BA7">
          <w:rPr>
            <w:rFonts w:ascii="宋体"/>
            <w:kern w:val="0"/>
            <w:sz w:val="24"/>
          </w:rPr>
          <w:delText>Vg V</w:delText>
        </w:r>
        <w:r w:rsidDel="00880BA7">
          <w:rPr>
            <w:rFonts w:ascii="宋体"/>
            <w:kern w:val="0"/>
            <w:sz w:val="24"/>
            <w:vertAlign w:val="subscript"/>
          </w:rPr>
          <w:delText>1</w:delText>
        </w:r>
        <w:r w:rsidDel="00880BA7">
          <w:rPr>
            <w:rFonts w:ascii="宋体" w:cs="宋体" w:hint="eastAsia"/>
            <w:kern w:val="0"/>
            <w:sz w:val="24"/>
          </w:rPr>
          <w:delText>（填＞</w:delText>
        </w:r>
        <w:r w:rsidDel="00880BA7">
          <w:rPr>
            <w:rFonts w:ascii="宋体"/>
            <w:kern w:val="0"/>
            <w:sz w:val="24"/>
          </w:rPr>
          <w:delText>,</w:delText>
        </w:r>
        <w:r w:rsidDel="00880BA7">
          <w:rPr>
            <w:rFonts w:ascii="宋体" w:cs="宋体" w:hint="eastAsia"/>
            <w:kern w:val="0"/>
            <w:sz w:val="24"/>
          </w:rPr>
          <w:delText>＜或</w:delText>
        </w:r>
        <w:r w:rsidDel="00880BA7">
          <w:rPr>
            <w:rFonts w:ascii="宋体"/>
            <w:kern w:val="0"/>
            <w:sz w:val="24"/>
          </w:rPr>
          <w:delText>=</w:delText>
        </w:r>
        <w:r w:rsidDel="00880BA7">
          <w:rPr>
            <w:rFonts w:ascii="宋体" w:cs="宋体" w:hint="eastAsia"/>
            <w:kern w:val="0"/>
            <w:sz w:val="24"/>
          </w:rPr>
          <w:delText>）；其临界温度</w:delText>
        </w:r>
        <w:r w:rsidDel="00880BA7">
          <w:rPr>
            <w:rFonts w:ascii="宋体"/>
            <w:kern w:val="0"/>
            <w:sz w:val="24"/>
          </w:rPr>
          <w:delText>Tc</w:delText>
        </w:r>
        <w:r w:rsidDel="00880BA7">
          <w:rPr>
            <w:rFonts w:ascii="宋体" w:cs="宋体" w:hint="eastAsia"/>
            <w:kern w:val="0"/>
            <w:sz w:val="24"/>
          </w:rPr>
          <w:delText>是</w:delText>
        </w:r>
        <w:r w:rsidDel="00880BA7">
          <w:rPr>
            <w:rFonts w:ascii="宋体"/>
            <w:kern w:val="0"/>
            <w:sz w:val="24"/>
          </w:rPr>
          <w:delText>CO</w:delText>
        </w:r>
        <w:r w:rsidDel="00880BA7">
          <w:rPr>
            <w:rFonts w:ascii="宋体"/>
            <w:kern w:val="0"/>
            <w:sz w:val="24"/>
            <w:vertAlign w:val="subscript"/>
          </w:rPr>
          <w:delText>2</w:delText>
        </w:r>
        <w:r w:rsidDel="00880BA7">
          <w:rPr>
            <w:rFonts w:ascii="宋体" w:cs="宋体" w:hint="eastAsia"/>
            <w:kern w:val="0"/>
            <w:sz w:val="24"/>
          </w:rPr>
          <w:delText>能够液化的温度（填最高、最低或无关）。</w:delText>
        </w:r>
      </w:del>
    </w:p>
    <w:p w:rsidR="0030071F" w:rsidRDefault="0030071F">
      <w:pPr>
        <w:autoSpaceDE w:val="0"/>
        <w:autoSpaceDN w:val="0"/>
        <w:adjustRightInd w:val="0"/>
        <w:spacing w:line="560" w:lineRule="exact"/>
        <w:ind w:left="360" w:hangingChars="150" w:hanging="360"/>
        <w:jc w:val="left"/>
        <w:rPr>
          <w:del w:id="69" w:author="齐恩鲁" w:date="2018-01-12T13:52:00Z"/>
          <w:rFonts w:ascii="宋体" w:cs="宋体"/>
          <w:kern w:val="0"/>
          <w:sz w:val="24"/>
        </w:rPr>
      </w:pPr>
    </w:p>
    <w:p w:rsidR="0030071F" w:rsidRDefault="0030071F" w:rsidP="0030071F">
      <w:pPr>
        <w:autoSpaceDE w:val="0"/>
        <w:autoSpaceDN w:val="0"/>
        <w:adjustRightInd w:val="0"/>
        <w:spacing w:line="560" w:lineRule="exact"/>
        <w:ind w:left="422" w:hangingChars="150" w:hanging="422"/>
        <w:jc w:val="left"/>
        <w:rPr>
          <w:del w:id="70" w:author="齐恩鲁" w:date="2018-01-12T14:01:00Z"/>
          <w:rFonts w:ascii="宋体"/>
          <w:b/>
          <w:bCs/>
          <w:sz w:val="28"/>
          <w:szCs w:val="28"/>
        </w:rPr>
        <w:pPrChange w:id="71" w:author="齐恩鲁" w:date="2018-01-12T13:52:00Z">
          <w:pPr>
            <w:spacing w:line="560" w:lineRule="exact"/>
            <w:ind w:leftChars="1200" w:left="2520"/>
          </w:pPr>
        </w:pPrChange>
      </w:pPr>
    </w:p>
    <w:p w:rsidR="00810A5C" w:rsidDel="00880BA7" w:rsidRDefault="0030071F">
      <w:pPr>
        <w:spacing w:line="560" w:lineRule="exact"/>
        <w:ind w:leftChars="1197" w:left="2994" w:hangingChars="200" w:hanging="480"/>
        <w:rPr>
          <w:del w:id="72" w:author="齐恩鲁" w:date="2018-01-12T14:01:00Z"/>
          <w:rFonts w:ascii="宋体"/>
          <w:b/>
          <w:sz w:val="28"/>
          <w:szCs w:val="28"/>
        </w:rPr>
      </w:pPr>
      <w:del w:id="73" w:author="齐恩鲁" w:date="2018-01-12T14:01:00Z">
        <w:r w:rsidRPr="0030071F">
          <w:rPr>
            <w:rFonts w:ascii="宋体" w:cs="宋体"/>
            <w:kern w:val="0"/>
            <w:sz w:val="24"/>
          </w:rPr>
          <w:pict>
            <v:group id="_x0000_s1030" style="position:absolute;left:0;text-align:left;margin-left:9.45pt;margin-top:16.65pt;width:96.75pt;height:46.8pt;z-index:251660288" coordorigin="2085,7761" coordsize="2160,936203" o:gfxdata="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">
              <v:shape id="Text Box 7" o:spid="_x0000_s1031" type="#_x0000_t202" style="position:absolute;left:2085;top:7761;width:2160;height:936" o:gfxdata="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zLT374A&#10;AADbAAAADwAAAAAAAAABACAAAAAiAAAAZHJzL2Rvd25yZXYueG1sUEsBAhQAFAAAAAgAh07iQDMv&#10;BZ47AAAAOQAAABAAAAAAAAAAAQAgAAAADQEAAGRycy9zaGFwZXhtbC54bWxQSwUGAAAAAAYABgBb&#10;AQAAtwMAAAAA&#10;">
                <v:textbox>
                  <w:txbxContent>
                    <w:p w:rsidR="00810A5C" w:rsidRDefault="00EC654E">
                      <w:r>
                        <w:rPr>
                          <w:rFonts w:hint="eastAsia"/>
                        </w:rPr>
                        <w:t>得分</w:t>
                      </w: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</w:rPr>
                        <w:t>阅卷教师</w:t>
                      </w:r>
                    </w:p>
                  </w:txbxContent>
                </v:textbox>
              </v:shape>
              <v:line id="Line 8" o:spid="_x0000_s1032" style="position:absolute" from="2940,7761" to="2940,8697" o:gfxdata="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YGeTW8AAAA&#10;2wAAAA8AAAAAAAAAAQAgAAAAIgAAAGRycy9kb3ducmV2LnhtbFBLAQIUABQAAAAIAIdO4kAzLwWe&#10;OwAAADkAAAAQAAAAAAAAAAEAIAAAAAsBAABkcnMvc2hhcGV4bWwueG1sUEsFBgAAAAAGAAYAWwEA&#10;ALUDAAAAAA==&#10;"/>
              <v:line id="Line 9" o:spid="_x0000_s1033" style="position:absolute" from="2085,8229" to="4245,8229" o:gfxdata="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UBoVugAAANsA&#10;AAAPAAAAAAAAAAEAIAAAACIAAABkcnMvZG93bnJldi54bWxQSwECFAAUAAAACACHTuJAMy8FnjsA&#10;AAA5AAAAEAAAAAAAAAABACAAAAAJAQAAZHJzL3NoYXBleG1sLnhtbFBLBQYAAAAABgAGAFsBAACz&#10;AwAAAAA=&#10;"/>
            </v:group>
          </w:pict>
        </w:r>
        <w:r w:rsidR="00EC654E" w:rsidDel="00880BA7">
          <w:rPr>
            <w:rFonts w:ascii="宋体" w:hint="eastAsia"/>
            <w:b/>
            <w:bCs/>
            <w:sz w:val="28"/>
            <w:szCs w:val="28"/>
          </w:rPr>
          <w:delText>二、选择题（每题2分，共18分</w:delText>
        </w:r>
        <w:r w:rsidR="00EC654E" w:rsidDel="00880BA7">
          <w:rPr>
            <w:rFonts w:ascii="宋体" w:hint="eastAsia"/>
            <w:b/>
            <w:sz w:val="28"/>
            <w:szCs w:val="28"/>
          </w:rPr>
          <w:delText>选择正确答案的编号，填在各题前的括号内）</w:delText>
        </w:r>
      </w:del>
    </w:p>
    <w:p w:rsidR="00810A5C" w:rsidDel="00880BA7" w:rsidRDefault="00EC654E">
      <w:pPr>
        <w:autoSpaceDE w:val="0"/>
        <w:autoSpaceDN w:val="0"/>
        <w:adjustRightInd w:val="0"/>
        <w:spacing w:line="560" w:lineRule="exact"/>
        <w:jc w:val="left"/>
        <w:rPr>
          <w:del w:id="74" w:author="齐恩鲁" w:date="2018-01-12T14:01:00Z"/>
          <w:rFonts w:ascii="宋体"/>
          <w:sz w:val="24"/>
        </w:rPr>
      </w:pPr>
      <w:del w:id="75" w:author="齐恩鲁" w:date="2018-01-12T14:01:00Z">
        <w:r w:rsidDel="00880BA7">
          <w:rPr>
            <w:rFonts w:ascii="宋体" w:hint="eastAsia"/>
            <w:sz w:val="24"/>
          </w:rPr>
          <w:delText>（  ）</w:delText>
        </w:r>
        <w:r w:rsidDel="00880BA7">
          <w:rPr>
            <w:rFonts w:ascii="宋体"/>
            <w:sz w:val="24"/>
          </w:rPr>
          <w:delText>1</w:delText>
        </w:r>
        <w:r w:rsidDel="00880BA7">
          <w:rPr>
            <w:rFonts w:ascii="宋体" w:hint="eastAsia"/>
            <w:sz w:val="24"/>
          </w:rPr>
          <w:delText>、非挥发性的溶质溶于溶剂中形成稀溶液之后将会引起：</w:delText>
        </w:r>
      </w:del>
    </w:p>
    <w:p w:rsidR="00810A5C" w:rsidDel="00880BA7" w:rsidRDefault="00EC654E">
      <w:pPr>
        <w:autoSpaceDE w:val="0"/>
        <w:autoSpaceDN w:val="0"/>
        <w:adjustRightInd w:val="0"/>
        <w:spacing w:line="560" w:lineRule="exact"/>
        <w:ind w:firstLineChars="350" w:firstLine="840"/>
        <w:jc w:val="left"/>
        <w:rPr>
          <w:del w:id="76" w:author="齐恩鲁" w:date="2018-01-12T14:01:00Z"/>
          <w:rFonts w:ascii="宋体" w:cs="宋体"/>
          <w:kern w:val="0"/>
          <w:sz w:val="24"/>
        </w:rPr>
      </w:pPr>
      <w:del w:id="77" w:author="齐恩鲁" w:date="2018-01-12T14:01:00Z">
        <w:r w:rsidDel="00880BA7">
          <w:rPr>
            <w:rFonts w:ascii="宋体" w:hint="eastAsia"/>
            <w:sz w:val="24"/>
          </w:rPr>
          <w:delText>A熔点升高；  B蒸气压升高； C沸点降低；D熔点降低</w:delText>
        </w:r>
        <w:r w:rsidDel="00880BA7">
          <w:rPr>
            <w:rFonts w:ascii="宋体" w:cs="宋体" w:hint="eastAsia"/>
            <w:kern w:val="0"/>
            <w:sz w:val="24"/>
          </w:rPr>
          <w:delText>。</w:delText>
        </w:r>
      </w:del>
    </w:p>
    <w:p w:rsidR="00810A5C" w:rsidDel="00880BA7" w:rsidRDefault="00EC654E" w:rsidP="00CF5A74">
      <w:pPr>
        <w:spacing w:beforeLines="50" w:line="560" w:lineRule="exact"/>
        <w:rPr>
          <w:del w:id="78" w:author="齐恩鲁" w:date="2018-01-12T14:01:00Z"/>
          <w:rFonts w:ascii="宋体"/>
          <w:sz w:val="24"/>
        </w:rPr>
      </w:pPr>
      <w:del w:id="79" w:author="齐恩鲁" w:date="2018-01-12T14:01:00Z">
        <w:r w:rsidDel="00880BA7">
          <w:rPr>
            <w:rFonts w:ascii="宋体" w:hint="eastAsia"/>
            <w:sz w:val="24"/>
          </w:rPr>
          <w:delText>（   ）</w:delText>
        </w:r>
        <w:r w:rsidDel="00880BA7">
          <w:rPr>
            <w:rFonts w:ascii="宋体"/>
            <w:sz w:val="24"/>
          </w:rPr>
          <w:delText>2</w:delText>
        </w:r>
        <w:r w:rsidDel="00880BA7">
          <w:rPr>
            <w:rFonts w:ascii="宋体" w:hint="eastAsia"/>
            <w:sz w:val="24"/>
          </w:rPr>
          <w:delText>、</w:delText>
        </w:r>
        <w:r w:rsidDel="00880BA7">
          <w:rPr>
            <w:rFonts w:ascii="宋体"/>
            <w:sz w:val="24"/>
          </w:rPr>
          <w:delText></w:delText>
        </w:r>
        <w:r w:rsidR="00810A5C" w:rsidRPr="00810A5C" w:rsidDel="00880BA7">
          <w:rPr>
            <w:rFonts w:ascii="宋体" w:hint="eastAsia"/>
            <w:sz w:val="24"/>
          </w:rPr>
          <w:object w:dxaOrig="3460" w:dyaOrig="76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173.15pt;height:38.3pt" o:ole="">
              <v:imagedata r:id="rId5" o:title=""/>
            </v:shape>
            <o:OLEObject Type="Embed" ProgID="Equation.3" ShapeID="_x0000_i1025" DrawAspect="Content" ObjectID="_1577271568" r:id="rId6"/>
          </w:object>
        </w:r>
        <w:r w:rsidDel="00880BA7">
          <w:rPr>
            <w:rFonts w:ascii="宋体"/>
            <w:sz w:val="24"/>
          </w:rPr>
          <w:delText></w:delText>
        </w:r>
        <w:r w:rsidDel="00880BA7">
          <w:rPr>
            <w:rFonts w:ascii="宋体" w:hint="eastAsia"/>
            <w:sz w:val="24"/>
          </w:rPr>
          <w:delText>计算式的适用条件：</w:delText>
        </w:r>
      </w:del>
    </w:p>
    <w:p w:rsidR="00810A5C" w:rsidDel="00880BA7" w:rsidRDefault="00EC654E">
      <w:pPr>
        <w:autoSpaceDE w:val="0"/>
        <w:autoSpaceDN w:val="0"/>
        <w:adjustRightInd w:val="0"/>
        <w:spacing w:line="560" w:lineRule="exact"/>
        <w:ind w:firstLineChars="375" w:firstLine="900"/>
        <w:jc w:val="left"/>
        <w:rPr>
          <w:del w:id="80" w:author="齐恩鲁" w:date="2018-01-12T14:01:00Z"/>
          <w:rFonts w:ascii="宋体"/>
          <w:kern w:val="0"/>
          <w:sz w:val="24"/>
        </w:rPr>
      </w:pPr>
      <w:del w:id="81" w:author="齐恩鲁" w:date="2018-01-12T14:01:00Z">
        <w:r w:rsidDel="00880BA7">
          <w:rPr>
            <w:rFonts w:ascii="宋体" w:hint="eastAsia"/>
            <w:kern w:val="0"/>
            <w:sz w:val="24"/>
          </w:rPr>
          <w:delText>A、</w:delText>
        </w:r>
        <w:r w:rsidDel="00880BA7">
          <w:rPr>
            <w:rFonts w:ascii="宋体"/>
            <w:kern w:val="0"/>
            <w:sz w:val="24"/>
          </w:rPr>
          <w:delText>无相变、无化学变化的任何过程；</w:delText>
        </w:r>
        <w:r w:rsidDel="00880BA7">
          <w:rPr>
            <w:rFonts w:ascii="宋体" w:hint="eastAsia"/>
            <w:kern w:val="0"/>
            <w:sz w:val="24"/>
          </w:rPr>
          <w:delText>B、</w:delText>
        </w:r>
        <w:r w:rsidDel="00880BA7">
          <w:rPr>
            <w:rFonts w:ascii="宋体"/>
            <w:kern w:val="0"/>
            <w:sz w:val="24"/>
          </w:rPr>
          <w:delText>任何可逆过程；</w:delText>
        </w:r>
      </w:del>
    </w:p>
    <w:p w:rsidR="00810A5C" w:rsidDel="00880BA7" w:rsidRDefault="00EC654E">
      <w:pPr>
        <w:autoSpaceDE w:val="0"/>
        <w:autoSpaceDN w:val="0"/>
        <w:adjustRightInd w:val="0"/>
        <w:spacing w:line="560" w:lineRule="exact"/>
        <w:ind w:firstLineChars="375" w:firstLine="900"/>
        <w:jc w:val="left"/>
        <w:rPr>
          <w:del w:id="82" w:author="齐恩鲁" w:date="2018-01-12T14:01:00Z"/>
          <w:rFonts w:ascii="宋体"/>
          <w:sz w:val="24"/>
        </w:rPr>
      </w:pPr>
      <w:del w:id="83" w:author="齐恩鲁" w:date="2018-01-12T14:01:00Z">
        <w:r w:rsidDel="00880BA7">
          <w:rPr>
            <w:rFonts w:ascii="宋体" w:hint="eastAsia"/>
            <w:kern w:val="0"/>
            <w:sz w:val="24"/>
          </w:rPr>
          <w:delText>C、</w:delText>
        </w:r>
        <w:r w:rsidDel="00880BA7">
          <w:rPr>
            <w:rFonts w:ascii="宋体"/>
            <w:kern w:val="0"/>
            <w:sz w:val="24"/>
          </w:rPr>
          <w:delText xml:space="preserve">无其它功的任何过程； </w:delText>
        </w:r>
        <w:r w:rsidDel="00880BA7">
          <w:rPr>
            <w:rFonts w:ascii="宋体" w:hint="eastAsia"/>
            <w:kern w:val="0"/>
            <w:sz w:val="24"/>
          </w:rPr>
          <w:delText xml:space="preserve">  D、</w:delText>
        </w:r>
        <w:r w:rsidDel="00880BA7">
          <w:rPr>
            <w:rFonts w:ascii="宋体" w:cs="宋体" w:hint="eastAsia"/>
            <w:kern w:val="0"/>
            <w:sz w:val="24"/>
          </w:rPr>
          <w:delText>理想气体任何过程。</w:delText>
        </w:r>
      </w:del>
    </w:p>
    <w:p w:rsidR="00810A5C" w:rsidDel="00880BA7" w:rsidRDefault="0030071F">
      <w:pPr>
        <w:spacing w:line="560" w:lineRule="exact"/>
        <w:ind w:firstLineChars="900" w:firstLine="2160"/>
        <w:rPr>
          <w:del w:id="84" w:author="齐恩鲁" w:date="2018-01-12T14:01:00Z"/>
          <w:sz w:val="24"/>
        </w:rPr>
      </w:pPr>
      <w:del w:id="85" w:author="齐恩鲁" w:date="2018-01-12T14:01:00Z">
        <w:r w:rsidRPr="0030071F">
          <w:rPr>
            <w:rFonts w:ascii="宋体" w:cs="宋体"/>
            <w:kern w:val="0"/>
            <w:sz w:val="24"/>
          </w:rPr>
          <w:pict>
            <v:group id="_x0000_s1034" style="position:absolute;left:0;text-align:left;margin-left:3.45pt;margin-top:11.55pt;width:108pt;height:46.8pt;z-index:251661312" coordorigin="2085,7761" coordsize="2160,936203" o:gfxdata="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">
              <v:shape id="Text Box 11" o:spid="_x0000_s1035" type="#_x0000_t202" style="position:absolute;left:2085;top:7761;width:2160;height:936" o:gfxdata="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n/Z2rsAAADb&#10;AAAADwAAAAAAAAABACAAAAAiAAAAZHJzL2Rvd25yZXYueG1sUEsBAhQAFAAAAAgAh07iQDMvBZ47&#10;AAAAOQAAABAAAAAAAAAAAQAgAAAACgEAAGRycy9zaGFwZXhtbC54bWxQSwUGAAAAAAYABgBbAQAA&#10;tAMAAAAA&#10;">
                <v:textbox>
                  <w:txbxContent>
                    <w:p w:rsidR="00810A5C" w:rsidRDefault="00EC654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得分</w:t>
                      </w: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</w:rPr>
                        <w:t>阅卷教师</w:t>
                      </w:r>
                    </w:p>
                  </w:txbxContent>
                </v:textbox>
              </v:shape>
              <v:line id="Line 12" o:spid="_x0000_s1036" style="position:absolute" from="2940,7761" to="2940,8697" o:gfxdata="UEsDBAoAAAAAAIdO4kAAAAAAAAAAAAAAAAAEAAAAZHJzL1BLAwQUAAAACACHTuJAN0tzMLwAAADb&#10;AAAADwAAAGRycy9kb3ducmV2LnhtbEVPS2vCQBC+C/6HZQq9BN01p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LczC8AAAA&#10;2wAAAA8AAAAAAAAAAQAgAAAAIgAAAGRycy9kb3ducmV2LnhtbFBLAQIUABQAAAAIAIdO4kAzLwWe&#10;OwAAADkAAAAQAAAAAAAAAAEAIAAAAAsBAABkcnMvc2hhcGV4bWwueG1sUEsFBgAAAAAGAAYAWwEA&#10;ALUDAAAAAA==&#10;"/>
              <v:line id="Line 13" o:spid="_x0000_s1037" style="position:absolute" from="2085,8229" to="4245,8229" o:gfxdata="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Z7Ue8AAAA&#10;2wAAAA8AAAAAAAAAAQAgAAAAIgAAAGRycy9kb3ducmV2LnhtbFBLAQIUABQAAAAIAIdO4kAzLwWe&#10;OwAAADkAAAAQAAAAAAAAAAEAIAAAAAsBAABkcnMvc2hhcGV4bWwueG1sUEsFBgAAAAAGAAYAWwEA&#10;ALUDAAAAAA==&#10;"/>
            </v:group>
          </w:pict>
        </w:r>
        <w:r w:rsidR="00EC654E" w:rsidDel="00880BA7">
          <w:rPr>
            <w:rFonts w:hint="eastAsia"/>
            <w:b/>
            <w:sz w:val="28"/>
            <w:szCs w:val="28"/>
          </w:rPr>
          <w:delText>三</w:delText>
        </w:r>
        <w:r w:rsidR="00EC654E" w:rsidDel="00880BA7">
          <w:rPr>
            <w:b/>
            <w:sz w:val="24"/>
          </w:rPr>
          <w:delText>、讨论下题解法是否有错，如有，请改正之。</w:delText>
        </w:r>
        <w:r w:rsidR="00EC654E" w:rsidDel="00880BA7">
          <w:rPr>
            <w:rFonts w:hint="eastAsia"/>
            <w:sz w:val="24"/>
          </w:rPr>
          <w:delText>（</w:delText>
        </w:r>
        <w:r w:rsidR="00EC654E" w:rsidDel="00880BA7">
          <w:rPr>
            <w:rFonts w:hint="eastAsia"/>
            <w:b/>
            <w:sz w:val="24"/>
          </w:rPr>
          <w:delText>8</w:delText>
        </w:r>
        <w:r w:rsidR="00EC654E" w:rsidDel="00880BA7">
          <w:rPr>
            <w:rFonts w:hint="eastAsia"/>
            <w:b/>
            <w:sz w:val="24"/>
          </w:rPr>
          <w:delText>分</w:delText>
        </w:r>
        <w:r w:rsidR="00EC654E" w:rsidDel="00880BA7">
          <w:rPr>
            <w:sz w:val="24"/>
          </w:rPr>
          <w:delText>）</w:delText>
        </w:r>
      </w:del>
    </w:p>
    <w:p w:rsidR="00810A5C" w:rsidDel="00880BA7" w:rsidRDefault="00810A5C">
      <w:pPr>
        <w:spacing w:line="560" w:lineRule="exact"/>
        <w:rPr>
          <w:del w:id="86" w:author="齐恩鲁" w:date="2018-01-12T14:01:00Z"/>
          <w:sz w:val="24"/>
        </w:rPr>
      </w:pPr>
    </w:p>
    <w:p w:rsidR="00810A5C" w:rsidDel="00880BA7" w:rsidRDefault="00EC654E">
      <w:pPr>
        <w:spacing w:line="560" w:lineRule="exact"/>
        <w:ind w:left="1" w:firstLineChars="300" w:firstLine="720"/>
        <w:rPr>
          <w:del w:id="87" w:author="齐恩鲁" w:date="2018-01-12T14:01:00Z"/>
          <w:sz w:val="24"/>
        </w:rPr>
      </w:pPr>
      <w:del w:id="88" w:author="齐恩鲁" w:date="2018-01-12T14:01:00Z">
        <w:r w:rsidDel="00880BA7">
          <w:rPr>
            <w:sz w:val="24"/>
          </w:rPr>
          <w:delText>把</w:delText>
        </w:r>
        <w:r w:rsidDel="00880BA7">
          <w:rPr>
            <w:sz w:val="24"/>
          </w:rPr>
          <w:delText>2mol CO</w:delText>
        </w:r>
        <w:r w:rsidDel="00880BA7">
          <w:rPr>
            <w:sz w:val="24"/>
          </w:rPr>
          <w:delText>与</w:delText>
        </w:r>
        <w:r w:rsidDel="00880BA7">
          <w:rPr>
            <w:sz w:val="24"/>
          </w:rPr>
          <w:delText>1mol O</w:delText>
        </w:r>
        <w:r w:rsidDel="00880BA7">
          <w:rPr>
            <w:sz w:val="24"/>
            <w:vertAlign w:val="subscript"/>
          </w:rPr>
          <w:delText>2</w:delText>
        </w:r>
        <w:r w:rsidDel="00880BA7">
          <w:rPr>
            <w:sz w:val="24"/>
          </w:rPr>
          <w:delText>放入</w:delText>
        </w:r>
        <w:r w:rsidDel="00880BA7">
          <w:rPr>
            <w:sz w:val="24"/>
          </w:rPr>
          <w:delText>25</w:delText>
        </w:r>
        <w:r w:rsidDel="00880BA7">
          <w:rPr>
            <w:rFonts w:ascii="微软雅黑" w:eastAsia="微软雅黑" w:hAnsi="微软雅黑" w:cs="微软雅黑" w:hint="eastAsia"/>
            <w:sz w:val="24"/>
          </w:rPr>
          <w:delText>℃</w:delText>
        </w:r>
        <w:r w:rsidDel="00880BA7">
          <w:rPr>
            <w:sz w:val="24"/>
          </w:rPr>
          <w:delText>的密闭容器内，其容积为</w:delText>
        </w:r>
        <w:r w:rsidDel="00880BA7">
          <w:rPr>
            <w:sz w:val="24"/>
          </w:rPr>
          <w:delText>73.39dm</w:delText>
        </w:r>
        <w:r w:rsidDel="00880BA7">
          <w:rPr>
            <w:sz w:val="24"/>
            <w:vertAlign w:val="superscript"/>
          </w:rPr>
          <w:delText>3</w:delText>
        </w:r>
        <w:r w:rsidDel="00880BA7">
          <w:rPr>
            <w:sz w:val="24"/>
          </w:rPr>
          <w:delText>，加入催化剂后，</w:delText>
        </w:r>
        <w:r w:rsidDel="00880BA7">
          <w:rPr>
            <w:sz w:val="24"/>
          </w:rPr>
          <w:delText>CO</w:delText>
        </w:r>
        <w:r w:rsidDel="00880BA7">
          <w:rPr>
            <w:sz w:val="24"/>
          </w:rPr>
          <w:delText>和</w:delText>
        </w:r>
        <w:r w:rsidDel="00880BA7">
          <w:rPr>
            <w:sz w:val="24"/>
          </w:rPr>
          <w:delText>O</w:delText>
        </w:r>
        <w:r w:rsidDel="00880BA7">
          <w:rPr>
            <w:sz w:val="24"/>
            <w:vertAlign w:val="subscript"/>
          </w:rPr>
          <w:delText>2</w:delText>
        </w:r>
        <w:r w:rsidDel="00880BA7">
          <w:rPr>
            <w:sz w:val="24"/>
          </w:rPr>
          <w:delText>恒温地反应变为</w:delText>
        </w:r>
        <w:r w:rsidDel="00880BA7">
          <w:rPr>
            <w:sz w:val="24"/>
          </w:rPr>
          <w:delText>CO</w:delText>
        </w:r>
        <w:r w:rsidDel="00880BA7">
          <w:rPr>
            <w:sz w:val="24"/>
            <w:vertAlign w:val="subscript"/>
          </w:rPr>
          <w:delText>2</w:delText>
        </w:r>
        <w:r w:rsidDel="00880BA7">
          <w:rPr>
            <w:sz w:val="24"/>
          </w:rPr>
          <w:delText>，查得</w:delText>
        </w:r>
        <w:r w:rsidDel="00880BA7">
          <w:rPr>
            <w:sz w:val="24"/>
          </w:rPr>
          <w:delText>CO</w:delText>
        </w:r>
        <w:r w:rsidDel="00880BA7">
          <w:rPr>
            <w:sz w:val="24"/>
          </w:rPr>
          <w:delText>在</w:delText>
        </w:r>
        <w:r w:rsidDel="00880BA7">
          <w:rPr>
            <w:sz w:val="24"/>
          </w:rPr>
          <w:delText>25</w:delText>
        </w:r>
        <w:r w:rsidDel="00880BA7">
          <w:rPr>
            <w:rFonts w:ascii="微软雅黑" w:eastAsia="微软雅黑" w:hAnsi="微软雅黑" w:cs="微软雅黑" w:hint="eastAsia"/>
            <w:sz w:val="24"/>
          </w:rPr>
          <w:delText>℃</w:delText>
        </w:r>
        <w:r w:rsidDel="00880BA7">
          <w:rPr>
            <w:sz w:val="24"/>
          </w:rPr>
          <w:delText>时的标准生成焓为</w:delText>
        </w:r>
        <w:r w:rsidDel="00880BA7">
          <w:rPr>
            <w:sz w:val="24"/>
          </w:rPr>
          <w:delText>-110.42kJ.mol</w:delText>
        </w:r>
        <w:r w:rsidDel="00880BA7">
          <w:rPr>
            <w:sz w:val="24"/>
            <w:vertAlign w:val="superscript"/>
          </w:rPr>
          <w:delText>-1</w:delText>
        </w:r>
        <w:r w:rsidDel="00880BA7">
          <w:rPr>
            <w:sz w:val="24"/>
          </w:rPr>
          <w:delText>，</w:delText>
        </w:r>
        <w:r w:rsidDel="00880BA7">
          <w:rPr>
            <w:sz w:val="24"/>
          </w:rPr>
          <w:delText>CO</w:delText>
        </w:r>
        <w:r w:rsidDel="00880BA7">
          <w:rPr>
            <w:sz w:val="24"/>
            <w:vertAlign w:val="subscript"/>
          </w:rPr>
          <w:delText>2</w:delText>
        </w:r>
        <w:r w:rsidDel="00880BA7">
          <w:rPr>
            <w:sz w:val="24"/>
          </w:rPr>
          <w:delText>为</w:delText>
        </w:r>
        <w:r w:rsidDel="00880BA7">
          <w:rPr>
            <w:sz w:val="24"/>
          </w:rPr>
          <w:delText>-393.14kJ.mol</w:delText>
        </w:r>
        <w:r w:rsidDel="00880BA7">
          <w:rPr>
            <w:sz w:val="24"/>
            <w:vertAlign w:val="superscript"/>
          </w:rPr>
          <w:delText>-1</w:delText>
        </w:r>
        <w:r w:rsidDel="00880BA7">
          <w:rPr>
            <w:sz w:val="24"/>
          </w:rPr>
          <w:delText>，假设</w:delText>
        </w:r>
        <w:r w:rsidDel="00880BA7">
          <w:rPr>
            <w:sz w:val="24"/>
          </w:rPr>
          <w:delText>CO</w:delText>
        </w:r>
        <w:r w:rsidDel="00880BA7">
          <w:rPr>
            <w:sz w:val="24"/>
            <w:vertAlign w:val="subscript"/>
          </w:rPr>
          <w:delText>2</w:delText>
        </w:r>
        <w:r w:rsidDel="00880BA7">
          <w:rPr>
            <w:sz w:val="24"/>
          </w:rPr>
          <w:delText>、</w:delText>
        </w:r>
        <w:r w:rsidDel="00880BA7">
          <w:rPr>
            <w:sz w:val="24"/>
          </w:rPr>
          <w:delText>CO</w:delText>
        </w:r>
        <w:r w:rsidDel="00880BA7">
          <w:rPr>
            <w:sz w:val="24"/>
          </w:rPr>
          <w:delText>和</w:delText>
        </w:r>
        <w:r w:rsidDel="00880BA7">
          <w:rPr>
            <w:sz w:val="24"/>
          </w:rPr>
          <w:delText>O</w:delText>
        </w:r>
        <w:r w:rsidDel="00880BA7">
          <w:rPr>
            <w:sz w:val="24"/>
            <w:vertAlign w:val="subscript"/>
          </w:rPr>
          <w:delText>2</w:delText>
        </w:r>
        <w:r w:rsidDel="00880BA7">
          <w:rPr>
            <w:sz w:val="24"/>
          </w:rPr>
          <w:delText>均为理想气体，求</w:delText>
        </w:r>
        <w:r w:rsidDel="00880BA7">
          <w:rPr>
            <w:rFonts w:ascii="Cambria Math" w:hAnsi="Cambria Math" w:cs="Cambria Math"/>
            <w:sz w:val="24"/>
          </w:rPr>
          <w:delText>△</w:delText>
        </w:r>
        <w:r w:rsidDel="00880BA7">
          <w:rPr>
            <w:i/>
            <w:sz w:val="24"/>
          </w:rPr>
          <w:delText>U</w:delText>
        </w:r>
        <w:r w:rsidDel="00880BA7">
          <w:rPr>
            <w:sz w:val="24"/>
          </w:rPr>
          <w:delText>，</w:delText>
        </w:r>
        <w:r w:rsidDel="00880BA7">
          <w:rPr>
            <w:rFonts w:ascii="Cambria Math" w:hAnsi="Cambria Math" w:cs="Cambria Math"/>
            <w:sz w:val="24"/>
          </w:rPr>
          <w:delText>△</w:delText>
        </w:r>
        <w:r w:rsidDel="00880BA7">
          <w:rPr>
            <w:i/>
            <w:sz w:val="24"/>
          </w:rPr>
          <w:delText>H</w:delText>
        </w:r>
        <w:r w:rsidDel="00880BA7">
          <w:rPr>
            <w:sz w:val="24"/>
          </w:rPr>
          <w:delText>、</w:delText>
        </w:r>
        <w:r w:rsidDel="00880BA7">
          <w:rPr>
            <w:i/>
            <w:sz w:val="24"/>
          </w:rPr>
          <w:delText>Q</w:delText>
        </w:r>
        <w:r w:rsidDel="00880BA7">
          <w:rPr>
            <w:i/>
            <w:sz w:val="24"/>
          </w:rPr>
          <w:delText>、</w:delText>
        </w:r>
        <w:r w:rsidDel="00880BA7">
          <w:rPr>
            <w:i/>
            <w:sz w:val="24"/>
          </w:rPr>
          <w:delText>W</w:delText>
        </w:r>
        <w:r w:rsidDel="00880BA7">
          <w:rPr>
            <w:sz w:val="24"/>
          </w:rPr>
          <w:delText>。</w:delText>
        </w:r>
      </w:del>
    </w:p>
    <w:p w:rsidR="00810A5C" w:rsidDel="00880BA7" w:rsidRDefault="00EC654E">
      <w:pPr>
        <w:spacing w:line="560" w:lineRule="exact"/>
        <w:rPr>
          <w:del w:id="89" w:author="齐恩鲁" w:date="2018-01-12T14:01:00Z"/>
          <w:sz w:val="24"/>
        </w:rPr>
      </w:pPr>
      <w:del w:id="90" w:author="齐恩鲁" w:date="2018-01-12T14:01:00Z">
        <w:r w:rsidDel="00880BA7">
          <w:rPr>
            <w:sz w:val="24"/>
          </w:rPr>
          <w:delText>解：（</w:delText>
        </w:r>
        <w:r w:rsidDel="00880BA7">
          <w:rPr>
            <w:sz w:val="24"/>
          </w:rPr>
          <w:delText>1</w:delText>
        </w:r>
        <w:r w:rsidDel="00880BA7">
          <w:rPr>
            <w:sz w:val="24"/>
          </w:rPr>
          <w:delText>）理想气体恒温过程：</w:delText>
        </w:r>
        <w:r w:rsidDel="00880BA7">
          <w:rPr>
            <w:rFonts w:ascii="Cambria Math" w:hAnsi="Cambria Math" w:cs="Cambria Math"/>
            <w:sz w:val="24"/>
          </w:rPr>
          <w:delText>△</w:delText>
        </w:r>
        <w:r w:rsidDel="00880BA7">
          <w:rPr>
            <w:i/>
            <w:sz w:val="24"/>
          </w:rPr>
          <w:delText>U</w:delText>
        </w:r>
        <w:r w:rsidDel="00880BA7">
          <w:rPr>
            <w:sz w:val="24"/>
          </w:rPr>
          <w:delText>=O</w:delText>
        </w:r>
      </w:del>
    </w:p>
    <w:p w:rsidR="00810A5C" w:rsidDel="00880BA7" w:rsidRDefault="00EC654E">
      <w:pPr>
        <w:spacing w:line="560" w:lineRule="exact"/>
        <w:ind w:firstLineChars="200" w:firstLine="420"/>
        <w:rPr>
          <w:del w:id="91" w:author="齐恩鲁" w:date="2018-01-12T14:01:00Z"/>
          <w:sz w:val="24"/>
        </w:rPr>
      </w:pPr>
      <w:del w:id="92" w:author="齐恩鲁" w:date="2018-01-12T14:01:00Z">
        <w:r w:rsidDel="00880BA7">
          <w:delText>（</w:delText>
        </w:r>
        <w:r w:rsidDel="00880BA7">
          <w:rPr>
            <w:sz w:val="24"/>
          </w:rPr>
          <w:delText>2</w:delText>
        </w:r>
        <w:r w:rsidDel="00880BA7">
          <w:rPr>
            <w:sz w:val="24"/>
          </w:rPr>
          <w:delText>）因为反应为</w:delText>
        </w:r>
        <w:r w:rsidDel="00880BA7">
          <w:rPr>
            <w:sz w:val="24"/>
          </w:rPr>
          <w:delText xml:space="preserve">  2CO+O</w:delText>
        </w:r>
        <w:r w:rsidDel="00880BA7">
          <w:rPr>
            <w:sz w:val="24"/>
            <w:vertAlign w:val="subscript"/>
          </w:rPr>
          <w:delText>2</w:delText>
        </w:r>
        <w:r w:rsidDel="00880BA7">
          <w:rPr>
            <w:sz w:val="24"/>
          </w:rPr>
          <w:delText>=2CO</w:delText>
        </w:r>
        <w:r w:rsidDel="00880BA7">
          <w:rPr>
            <w:sz w:val="24"/>
            <w:vertAlign w:val="subscript"/>
          </w:rPr>
          <w:delText>2</w:delText>
        </w:r>
      </w:del>
    </w:p>
    <w:p w:rsidR="00810A5C" w:rsidDel="00880BA7" w:rsidRDefault="00EC654E">
      <w:pPr>
        <w:spacing w:line="560" w:lineRule="exact"/>
        <w:rPr>
          <w:del w:id="93" w:author="齐恩鲁" w:date="2018-01-12T14:01:00Z"/>
          <w:sz w:val="24"/>
        </w:rPr>
      </w:pPr>
      <w:del w:id="94" w:author="齐恩鲁" w:date="2018-01-12T14:01:00Z">
        <w:r w:rsidDel="00880BA7">
          <w:rPr>
            <w:sz w:val="24"/>
          </w:rPr>
          <w:delText xml:space="preserve">   </w:delText>
        </w:r>
        <w:r w:rsidDel="00880BA7">
          <w:rPr>
            <w:sz w:val="24"/>
          </w:rPr>
          <w:delText>故</w:delText>
        </w:r>
        <w:r w:rsidDel="00880BA7">
          <w:rPr>
            <w:sz w:val="24"/>
          </w:rPr>
          <w:delText xml:space="preserve"> </w:delText>
        </w:r>
        <w:r w:rsidDel="00880BA7">
          <w:rPr>
            <w:rFonts w:ascii="Cambria Math" w:hAnsi="Cambria Math" w:cs="Cambria Math"/>
            <w:sz w:val="24"/>
          </w:rPr>
          <w:delText>△</w:delText>
        </w:r>
        <w:r w:rsidDel="00880BA7">
          <w:rPr>
            <w:i/>
            <w:sz w:val="24"/>
          </w:rPr>
          <w:delText xml:space="preserve">H </w:delText>
        </w:r>
        <w:r w:rsidDel="00880BA7">
          <w:rPr>
            <w:sz w:val="24"/>
          </w:rPr>
          <w:delText>= 2</w:delText>
        </w:r>
        <w:r w:rsidDel="00880BA7">
          <w:rPr>
            <w:rFonts w:ascii="Cambria Math" w:hAnsi="Cambria Math" w:cs="Cambria Math"/>
            <w:sz w:val="24"/>
          </w:rPr>
          <w:delText>△</w:delText>
        </w:r>
        <w:r w:rsidDel="00880BA7">
          <w:rPr>
            <w:sz w:val="24"/>
            <w:vertAlign w:val="subscript"/>
          </w:rPr>
          <w:delText>f</w:delText>
        </w:r>
        <w:r w:rsidDel="00880BA7">
          <w:rPr>
            <w:i/>
            <w:sz w:val="24"/>
          </w:rPr>
          <w:delText>H</w:delText>
        </w:r>
        <w:r w:rsidDel="00880BA7">
          <w:rPr>
            <w:sz w:val="24"/>
            <w:vertAlign w:val="superscript"/>
          </w:rPr>
          <w:delText>θ</w:delText>
        </w:r>
        <w:r w:rsidDel="00880BA7">
          <w:rPr>
            <w:sz w:val="24"/>
            <w:vertAlign w:val="subscript"/>
          </w:rPr>
          <w:delText>m</w:delText>
        </w:r>
        <w:r w:rsidDel="00880BA7">
          <w:rPr>
            <w:sz w:val="24"/>
          </w:rPr>
          <w:delText>（</w:delText>
        </w:r>
        <w:r w:rsidDel="00880BA7">
          <w:rPr>
            <w:sz w:val="24"/>
          </w:rPr>
          <w:delText>CO</w:delText>
        </w:r>
        <w:r w:rsidDel="00880BA7">
          <w:rPr>
            <w:sz w:val="24"/>
            <w:vertAlign w:val="subscript"/>
          </w:rPr>
          <w:delText>2</w:delText>
        </w:r>
        <w:r w:rsidDel="00880BA7">
          <w:rPr>
            <w:sz w:val="24"/>
          </w:rPr>
          <w:delText>）</w:delText>
        </w:r>
        <w:r w:rsidDel="00880BA7">
          <w:rPr>
            <w:sz w:val="24"/>
          </w:rPr>
          <w:delText>—[ 2</w:delText>
        </w:r>
        <w:r w:rsidDel="00880BA7">
          <w:rPr>
            <w:rFonts w:ascii="Cambria Math" w:hAnsi="Cambria Math" w:cs="Cambria Math"/>
            <w:sz w:val="24"/>
          </w:rPr>
          <w:delText>△</w:delText>
        </w:r>
        <w:r w:rsidDel="00880BA7">
          <w:rPr>
            <w:sz w:val="24"/>
            <w:vertAlign w:val="subscript"/>
          </w:rPr>
          <w:delText>f</w:delText>
        </w:r>
        <w:r w:rsidDel="00880BA7">
          <w:rPr>
            <w:i/>
            <w:sz w:val="24"/>
          </w:rPr>
          <w:delText>H</w:delText>
        </w:r>
        <w:r w:rsidDel="00880BA7">
          <w:rPr>
            <w:sz w:val="24"/>
            <w:vertAlign w:val="superscript"/>
          </w:rPr>
          <w:delText>θ</w:delText>
        </w:r>
        <w:r w:rsidDel="00880BA7">
          <w:rPr>
            <w:sz w:val="24"/>
            <w:vertAlign w:val="subscript"/>
          </w:rPr>
          <w:delText>m</w:delText>
        </w:r>
        <w:r w:rsidDel="00880BA7">
          <w:rPr>
            <w:sz w:val="24"/>
          </w:rPr>
          <w:delText xml:space="preserve"> (CO)+ </w:delText>
        </w:r>
        <w:r w:rsidDel="00880BA7">
          <w:rPr>
            <w:rFonts w:ascii="Cambria Math" w:hAnsi="Cambria Math" w:cs="Cambria Math"/>
            <w:sz w:val="24"/>
          </w:rPr>
          <w:delText>△</w:delText>
        </w:r>
        <w:r w:rsidDel="00880BA7">
          <w:rPr>
            <w:sz w:val="24"/>
            <w:vertAlign w:val="subscript"/>
          </w:rPr>
          <w:delText>f</w:delText>
        </w:r>
        <w:r w:rsidDel="00880BA7">
          <w:rPr>
            <w:i/>
            <w:sz w:val="24"/>
          </w:rPr>
          <w:delText>H</w:delText>
        </w:r>
        <w:r w:rsidDel="00880BA7">
          <w:rPr>
            <w:sz w:val="24"/>
            <w:vertAlign w:val="superscript"/>
          </w:rPr>
          <w:delText>θ</w:delText>
        </w:r>
        <w:r w:rsidDel="00880BA7">
          <w:rPr>
            <w:sz w:val="24"/>
            <w:vertAlign w:val="subscript"/>
          </w:rPr>
          <w:delText>m</w:delText>
        </w:r>
        <w:r w:rsidDel="00880BA7">
          <w:rPr>
            <w:sz w:val="24"/>
          </w:rPr>
          <w:delText>(O</w:delText>
        </w:r>
        <w:r w:rsidDel="00880BA7">
          <w:rPr>
            <w:sz w:val="24"/>
            <w:vertAlign w:val="subscript"/>
          </w:rPr>
          <w:delText>2</w:delText>
        </w:r>
        <w:r w:rsidDel="00880BA7">
          <w:rPr>
            <w:sz w:val="24"/>
          </w:rPr>
          <w:delText>] =-565.44kJ</w:delText>
        </w:r>
      </w:del>
    </w:p>
    <w:p w:rsidR="00810A5C" w:rsidDel="00880BA7" w:rsidRDefault="00EC654E">
      <w:pPr>
        <w:spacing w:line="560" w:lineRule="exact"/>
        <w:ind w:firstLineChars="200" w:firstLine="480"/>
        <w:rPr>
          <w:del w:id="95" w:author="齐恩鲁" w:date="2018-01-12T14:01:00Z"/>
          <w:sz w:val="24"/>
        </w:rPr>
      </w:pPr>
      <w:del w:id="96" w:author="齐恩鲁" w:date="2018-01-12T14:01:00Z">
        <w:r w:rsidDel="00880BA7">
          <w:rPr>
            <w:sz w:val="24"/>
          </w:rPr>
          <w:delText>(3) Q=</w:delText>
        </w:r>
        <w:r w:rsidDel="00880BA7">
          <w:rPr>
            <w:rFonts w:ascii="Cambria Math" w:hAnsi="Cambria Math" w:cs="Cambria Math"/>
            <w:sz w:val="24"/>
          </w:rPr>
          <w:delText>△</w:delText>
        </w:r>
        <w:r w:rsidDel="00880BA7">
          <w:rPr>
            <w:i/>
            <w:sz w:val="24"/>
          </w:rPr>
          <w:delText>H</w:delText>
        </w:r>
        <w:r w:rsidDel="00880BA7">
          <w:rPr>
            <w:sz w:val="24"/>
          </w:rPr>
          <w:delText>= -565.44kJ</w:delText>
        </w:r>
      </w:del>
    </w:p>
    <w:p w:rsidR="00810A5C" w:rsidDel="00880BA7" w:rsidRDefault="00EC654E">
      <w:pPr>
        <w:spacing w:line="560" w:lineRule="exact"/>
        <w:ind w:firstLineChars="200" w:firstLine="480"/>
        <w:rPr>
          <w:del w:id="97" w:author="齐恩鲁" w:date="2018-01-12T14:01:00Z"/>
          <w:rFonts w:ascii="宋体"/>
          <w:b/>
          <w:sz w:val="28"/>
          <w:szCs w:val="28"/>
        </w:rPr>
      </w:pPr>
      <w:del w:id="98" w:author="齐恩鲁" w:date="2018-01-12T14:01:00Z">
        <w:r w:rsidDel="00880BA7">
          <w:rPr>
            <w:sz w:val="24"/>
          </w:rPr>
          <w:delText>(4) W=</w:delText>
        </w:r>
        <w:r w:rsidDel="00880BA7">
          <w:rPr>
            <w:i/>
            <w:sz w:val="24"/>
          </w:rPr>
          <w:delText>P</w:delText>
        </w:r>
        <w:r w:rsidDel="00880BA7">
          <w:rPr>
            <w:rFonts w:ascii="Cambria Math" w:hAnsi="Cambria Math" w:cs="Cambria Math"/>
            <w:sz w:val="24"/>
          </w:rPr>
          <w:delText>△</w:delText>
        </w:r>
        <w:r w:rsidDel="00880BA7">
          <w:rPr>
            <w:i/>
            <w:sz w:val="24"/>
          </w:rPr>
          <w:delText>V</w:delText>
        </w:r>
        <w:r w:rsidDel="00880BA7">
          <w:rPr>
            <w:sz w:val="24"/>
          </w:rPr>
          <w:delText>=</w:delText>
        </w:r>
        <w:r w:rsidDel="00880BA7">
          <w:rPr>
            <w:rFonts w:ascii="Cambria Math" w:hAnsi="Cambria Math" w:cs="Cambria Math"/>
            <w:sz w:val="24"/>
          </w:rPr>
          <w:delText>△</w:delText>
        </w:r>
        <w:r w:rsidDel="00880BA7">
          <w:rPr>
            <w:sz w:val="24"/>
          </w:rPr>
          <w:delText>nR</w:delText>
        </w:r>
        <w:r w:rsidDel="00880BA7">
          <w:rPr>
            <w:i/>
            <w:sz w:val="24"/>
          </w:rPr>
          <w:delText>T</w:delText>
        </w:r>
        <w:r w:rsidDel="00880BA7">
          <w:rPr>
            <w:sz w:val="24"/>
          </w:rPr>
          <w:delText>=8.314×298×( - 1 )J=-2477.57J</w:delText>
        </w:r>
      </w:del>
    </w:p>
    <w:p w:rsidR="00810A5C" w:rsidDel="00880BA7" w:rsidRDefault="00EC654E">
      <w:pPr>
        <w:tabs>
          <w:tab w:val="left" w:pos="3898"/>
          <w:tab w:val="center" w:pos="5468"/>
        </w:tabs>
        <w:spacing w:line="560" w:lineRule="exact"/>
        <w:ind w:firstLineChars="1000" w:firstLine="2811"/>
        <w:jc w:val="left"/>
        <w:rPr>
          <w:del w:id="99" w:author="齐恩鲁" w:date="2018-01-12T14:01:00Z"/>
          <w:rFonts w:ascii="宋体"/>
          <w:b/>
          <w:sz w:val="28"/>
          <w:szCs w:val="28"/>
        </w:rPr>
      </w:pPr>
      <w:del w:id="100" w:author="齐恩鲁" w:date="2018-01-12T14:01:00Z">
        <w:r w:rsidDel="00880BA7">
          <w:rPr>
            <w:rFonts w:ascii="宋体" w:hint="eastAsia"/>
            <w:b/>
            <w:sz w:val="28"/>
            <w:szCs w:val="28"/>
          </w:rPr>
          <w:delText>四、计算题（共30分）</w:delText>
        </w:r>
      </w:del>
    </w:p>
    <w:p w:rsidR="00810A5C" w:rsidDel="00880BA7" w:rsidRDefault="0030071F">
      <w:pPr>
        <w:spacing w:line="560" w:lineRule="exact"/>
        <w:ind w:leftChars="1200" w:left="2700" w:hangingChars="75" w:hanging="180"/>
        <w:rPr>
          <w:del w:id="101" w:author="齐恩鲁" w:date="2018-01-12T14:01:00Z"/>
          <w:rFonts w:ascii="楷体_GB2312" w:eastAsia="楷体_GB2312"/>
          <w:sz w:val="24"/>
        </w:rPr>
      </w:pPr>
      <w:del w:id="102" w:author="齐恩鲁" w:date="2018-01-12T14:01:00Z">
        <w:r w:rsidRPr="0030071F">
          <w:rPr>
            <w:rFonts w:ascii="宋体" w:cs="宋体"/>
            <w:kern w:val="0"/>
            <w:sz w:val="24"/>
          </w:rPr>
          <w:pict>
            <v:group id="_x0000_s1038" style="position:absolute;left:0;text-align:left;margin-left:7.5pt;margin-top:7.95pt;width:108pt;height:46.8pt;z-index:251662336" coordorigin="2085,7761" coordsize="2160,936203" o:gfxdata="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">
              <v:shape id="Text Box 15" o:spid="_x0000_s1039" type="#_x0000_t202" style="position:absolute;left:2085;top:7761;width:2160;height:936" o:gfxdata="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UTf2b4A&#10;AADbAAAADwAAAAAAAAABACAAAAAiAAAAZHJzL2Rvd25yZXYueG1sUEsBAhQAFAAAAAgAh07iQDMv&#10;BZ47AAAAOQAAABAAAAAAAAAAAQAgAAAADQEAAGRycy9zaGFwZXhtbC54bWxQSwUGAAAAAAYABgBb&#10;AQAAtwMAAAAA&#10;">
                <v:textbox>
                  <w:txbxContent>
                    <w:p w:rsidR="00810A5C" w:rsidRDefault="00EC654E">
                      <w:r>
                        <w:rPr>
                          <w:rFonts w:hint="eastAsia"/>
                        </w:rPr>
                        <w:t>得分</w:t>
                      </w: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</w:rPr>
                        <w:t>阅卷教师</w:t>
                      </w:r>
                    </w:p>
                  </w:txbxContent>
                </v:textbox>
              </v:shape>
              <v:line id="Line 16" o:spid="_x0000_s1040" style="position:absolute" from="2940,7761" to="2940,8697" o:gfxdata="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cHUzugAAANsA&#10;AAAPAAAAAAAAAAEAIAAAACIAAABkcnMvZG93bnJldi54bWxQSwECFAAUAAAACACHTuJAMy8FnjsA&#10;AAA5AAAAEAAAAAAAAAABACAAAAAJAQAAZHJzL3NoYXBleG1sLnhtbFBLBQYAAAAABgAGAFsBAACz&#10;AwAAAAA=&#10;"/>
              <v:line id="Line 17" o:spid="_x0000_s1041" style="position:absolute" from="2085,8229" to="4245,8229" o:gfxdata="UEsDBAoAAAAAAIdO4kAAAAAAAAAAAAAAAAAEAAAAZHJzL1BLAwQUAAAACACHTuJAuKLrRLoAAADb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vwEnr/EA+Ts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4outEugAAANsA&#10;AAAPAAAAAAAAAAEAIAAAACIAAABkcnMvZG93bnJldi54bWxQSwECFAAUAAAACACHTuJAMy8FnjsA&#10;AAA5AAAAEAAAAAAAAAABACAAAAAJAQAAZHJzL3NoYXBleG1sLnhtbFBLBQYAAAAABgAGAFsBAACz&#10;AwAAAAA=&#10;"/>
            </v:group>
          </w:pict>
        </w:r>
        <w:r w:rsidR="00EC654E" w:rsidDel="00880BA7">
          <w:rPr>
            <w:rFonts w:ascii="宋体" w:hint="eastAsia"/>
            <w:sz w:val="24"/>
          </w:rPr>
          <w:delText>（</w:delText>
        </w:r>
        <w:r w:rsidR="00EC654E" w:rsidDel="00880BA7">
          <w:rPr>
            <w:rFonts w:ascii="楷体_GB2312" w:eastAsia="楷体_GB2312" w:hint="eastAsia"/>
            <w:sz w:val="24"/>
          </w:rPr>
          <w:delText>注意：答题时要列出详细运算步骤并计算出中间运算数值和最终计算结果。）</w:delText>
        </w:r>
      </w:del>
    </w:p>
    <w:p w:rsidR="00810A5C" w:rsidDel="00880BA7" w:rsidRDefault="00EC654E">
      <w:pPr>
        <w:widowControl/>
        <w:spacing w:line="560" w:lineRule="exact"/>
        <w:jc w:val="left"/>
        <w:rPr>
          <w:del w:id="103" w:author="齐恩鲁" w:date="2018-01-12T14:01:00Z"/>
          <w:rFonts w:ascii="宋体"/>
          <w:sz w:val="24"/>
        </w:rPr>
      </w:pPr>
      <w:del w:id="104" w:author="齐恩鲁" w:date="2018-01-12T14:01:00Z">
        <w:r w:rsidDel="00880BA7">
          <w:rPr>
            <w:rFonts w:ascii="宋体" w:hint="eastAsia"/>
            <w:kern w:val="0"/>
            <w:sz w:val="24"/>
          </w:rPr>
          <w:delText>1、（15分）1mol理想气体从300K，1000kPa反抗恒定的200kPa外压绝热膨胀达平衡。求此过程的Q、W、</w:delText>
        </w:r>
        <w:r w:rsidR="00D274BE">
          <w:rPr>
            <w:rFonts w:ascii="宋体"/>
            <w:noProof/>
            <w:kern w:val="0"/>
            <w:sz w:val="24"/>
            <w:vertAlign w:val="subscript"/>
            <w:rPrChange w:id="105">
              <w:rPr>
                <w:noProof/>
              </w:rPr>
            </w:rPrChange>
          </w:rPr>
          <w:drawing>
            <wp:inline distT="0" distB="0" distL="0" distR="0">
              <wp:extent cx="238125" cy="152400"/>
              <wp:effectExtent l="0" t="0" r="9525" b="0"/>
              <wp:docPr id="4" name="图片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图片 4"/>
                      <pic:cNvPicPr>
                        <a:picLocks noChangeAspect="1" noChangeArrowheads="1"/>
                      </pic:cNvPicPr>
                    </pic:nvPicPr>
                    <pic:blipFill>
                      <a:blip r:embed="rId7" cstate="print">
                        <a:extLst>
                          <a:ext uri="{28A0092B-C50C-407E-A947-70E740481C1C}">
  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81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Del="00880BA7">
          <w:rPr>
            <w:rFonts w:ascii="宋体" w:hint="eastAsia"/>
            <w:kern w:val="0"/>
            <w:sz w:val="24"/>
          </w:rPr>
          <w:delText>、</w:delText>
        </w:r>
        <w:r w:rsidR="00D274BE">
          <w:rPr>
            <w:rFonts w:ascii="宋体"/>
            <w:noProof/>
            <w:kern w:val="0"/>
            <w:sz w:val="24"/>
            <w:vertAlign w:val="subscript"/>
            <w:rPrChange w:id="106">
              <w:rPr>
                <w:noProof/>
              </w:rPr>
            </w:rPrChange>
          </w:rPr>
          <w:drawing>
            <wp:inline distT="0" distB="0" distL="0" distR="0">
              <wp:extent cx="200025" cy="161925"/>
              <wp:effectExtent l="0" t="0" r="9525" b="7620"/>
              <wp:docPr id="3" name="图片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图片 3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0025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Del="00880BA7">
          <w:rPr>
            <w:rFonts w:ascii="宋体" w:hint="eastAsia"/>
            <w:kern w:val="0"/>
            <w:sz w:val="24"/>
          </w:rPr>
          <w:delText xml:space="preserve">。     </w:delText>
        </w:r>
      </w:del>
    </w:p>
    <w:p w:rsidR="00810A5C" w:rsidDel="00880BA7" w:rsidRDefault="00EC654E">
      <w:pPr>
        <w:snapToGrid w:val="0"/>
        <w:spacing w:line="560" w:lineRule="exact"/>
        <w:rPr>
          <w:del w:id="107" w:author="齐恩鲁" w:date="2018-01-12T14:01:00Z"/>
          <w:rFonts w:ascii="宋体"/>
          <w:sz w:val="24"/>
        </w:rPr>
      </w:pPr>
      <w:del w:id="108" w:author="齐恩鲁" w:date="2018-01-12T14:01:00Z">
        <w:r w:rsidDel="00880BA7">
          <w:rPr>
            <w:rFonts w:ascii="宋体" w:hint="eastAsia"/>
            <w:sz w:val="24"/>
          </w:rPr>
          <w:delText>2、（15分）碳酸钙分解反应</w:delText>
        </w:r>
        <w:r w:rsidR="00810A5C" w:rsidRPr="00810A5C" w:rsidDel="00880BA7">
          <w:rPr>
            <w:rFonts w:ascii="宋体"/>
            <w:position w:val="-12"/>
            <w:sz w:val="24"/>
          </w:rPr>
          <w:object w:dxaOrig="3060" w:dyaOrig="360">
            <v:shape id="_x0000_i1026" type="#_x0000_t75" style="width:153pt;height:18pt" o:ole="">
              <v:imagedata r:id="rId9" o:title=""/>
            </v:shape>
            <o:OLEObject Type="Embed" ProgID="Equation.3" ShapeID="_x0000_i1026" DrawAspect="Content" ObjectID="_1577271569" r:id="rId10"/>
          </w:object>
        </w:r>
        <w:r w:rsidDel="00880BA7">
          <w:rPr>
            <w:rFonts w:ascii="宋体"/>
            <w:sz w:val="24"/>
          </w:rPr>
          <w:delText>,</w:delText>
        </w:r>
        <w:r w:rsidDel="00880BA7">
          <w:rPr>
            <w:rFonts w:ascii="宋体" w:hint="eastAsia"/>
            <w:sz w:val="24"/>
          </w:rPr>
          <w:delText>各物质</w:delText>
        </w:r>
        <w:r w:rsidDel="00880BA7">
          <w:rPr>
            <w:rFonts w:ascii="宋体"/>
            <w:sz w:val="24"/>
          </w:rPr>
          <w:delText>25</w:delText>
        </w:r>
        <w:r w:rsidDel="00880BA7">
          <w:rPr>
            <w:rFonts w:ascii="宋体" w:hint="eastAsia"/>
            <w:sz w:val="24"/>
          </w:rPr>
          <w:delText>℃时的标准热力学数据如下：</w:delText>
        </w:r>
      </w:del>
    </w:p>
    <w:tbl>
      <w:tblPr>
        <w:tblpPr w:leftFromText="180" w:rightFromText="180" w:vertAnchor="text" w:horzAnchor="margin" w:tblpXSpec="center" w:tblpY="48"/>
        <w:tblW w:w="6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5"/>
        <w:gridCol w:w="1273"/>
        <w:gridCol w:w="1273"/>
        <w:gridCol w:w="1536"/>
        <w:gridCol w:w="1536"/>
      </w:tblGrid>
      <w:tr w:rsidR="00810A5C" w:rsidDel="00880BA7">
        <w:trPr>
          <w:trHeight w:val="769"/>
          <w:del w:id="109" w:author="齐恩鲁" w:date="2018-01-12T14:01:00Z"/>
        </w:trPr>
        <w:tc>
          <w:tcPr>
            <w:tcW w:w="1165" w:type="dxa"/>
            <w:vAlign w:val="center"/>
          </w:tcPr>
          <w:p w:rsidR="00810A5C" w:rsidDel="00880BA7" w:rsidRDefault="00EC654E">
            <w:pPr>
              <w:spacing w:line="560" w:lineRule="exact"/>
              <w:jc w:val="center"/>
              <w:rPr>
                <w:del w:id="110" w:author="齐恩鲁" w:date="2018-01-12T14:01:00Z"/>
                <w:rFonts w:ascii="宋体"/>
                <w:szCs w:val="21"/>
              </w:rPr>
            </w:pPr>
            <w:del w:id="111" w:author="齐恩鲁" w:date="2018-01-12T14:01:00Z">
              <w:r w:rsidDel="00880BA7">
                <w:rPr>
                  <w:rFonts w:ascii="宋体" w:hint="eastAsia"/>
                  <w:szCs w:val="21"/>
                </w:rPr>
                <w:delText>物质</w:delText>
              </w:r>
            </w:del>
          </w:p>
        </w:tc>
        <w:tc>
          <w:tcPr>
            <w:tcW w:w="1273" w:type="dxa"/>
            <w:vAlign w:val="center"/>
          </w:tcPr>
          <w:p w:rsidR="00810A5C" w:rsidDel="00880BA7" w:rsidRDefault="00810A5C">
            <w:pPr>
              <w:spacing w:line="560" w:lineRule="exact"/>
              <w:jc w:val="center"/>
              <w:rPr>
                <w:del w:id="112" w:author="齐恩鲁" w:date="2018-01-12T14:01:00Z"/>
                <w:rFonts w:ascii="宋体"/>
                <w:szCs w:val="21"/>
              </w:rPr>
            </w:pPr>
            <w:del w:id="113" w:author="齐恩鲁" w:date="2018-01-12T14:01:00Z">
              <w:r w:rsidRPr="00810A5C" w:rsidDel="00880BA7">
                <w:rPr>
                  <w:rFonts w:ascii="宋体"/>
                  <w:position w:val="-24"/>
                  <w:szCs w:val="21"/>
                </w:rPr>
                <w:object w:dxaOrig="1040" w:dyaOrig="700">
                  <v:shape id="_x0000_i1027" type="#_x0000_t75" style="width:51.7pt;height:35.3pt" o:ole="">
                    <v:imagedata r:id="rId11" o:title=""/>
                  </v:shape>
                  <o:OLEObject Type="Embed" ProgID="Equation.3" ShapeID="_x0000_i1027" DrawAspect="Content" ObjectID="_1577271570" r:id="rId12"/>
                </w:object>
              </w:r>
            </w:del>
          </w:p>
        </w:tc>
        <w:tc>
          <w:tcPr>
            <w:tcW w:w="1273" w:type="dxa"/>
            <w:vAlign w:val="center"/>
          </w:tcPr>
          <w:p w:rsidR="00810A5C" w:rsidDel="00880BA7" w:rsidRDefault="00810A5C">
            <w:pPr>
              <w:spacing w:line="560" w:lineRule="exact"/>
              <w:jc w:val="center"/>
              <w:rPr>
                <w:del w:id="114" w:author="齐恩鲁" w:date="2018-01-12T14:01:00Z"/>
                <w:rFonts w:ascii="宋体"/>
                <w:szCs w:val="21"/>
              </w:rPr>
            </w:pPr>
            <w:del w:id="115" w:author="齐恩鲁" w:date="2018-01-12T14:01:00Z">
              <w:r w:rsidRPr="00810A5C" w:rsidDel="00880BA7">
                <w:rPr>
                  <w:rFonts w:ascii="宋体"/>
                  <w:position w:val="-24"/>
                  <w:szCs w:val="21"/>
                </w:rPr>
                <w:object w:dxaOrig="1040" w:dyaOrig="700">
                  <v:shape id="_x0000_i1028" type="#_x0000_t75" style="width:51.7pt;height:35.3pt" o:ole="">
                    <v:imagedata r:id="rId13" o:title=""/>
                  </v:shape>
                  <o:OLEObject Type="Embed" ProgID="Equation.3" ShapeID="_x0000_i1028" DrawAspect="Content" ObjectID="_1577271571" r:id="rId14"/>
                </w:object>
              </w:r>
            </w:del>
          </w:p>
        </w:tc>
        <w:tc>
          <w:tcPr>
            <w:tcW w:w="1536" w:type="dxa"/>
            <w:vAlign w:val="center"/>
          </w:tcPr>
          <w:p w:rsidR="00810A5C" w:rsidDel="00880BA7" w:rsidRDefault="00810A5C">
            <w:pPr>
              <w:spacing w:line="560" w:lineRule="exact"/>
              <w:jc w:val="center"/>
              <w:rPr>
                <w:del w:id="116" w:author="齐恩鲁" w:date="2018-01-12T14:01:00Z"/>
                <w:rFonts w:ascii="宋体"/>
                <w:szCs w:val="21"/>
              </w:rPr>
            </w:pPr>
            <w:del w:id="117" w:author="齐恩鲁" w:date="2018-01-12T14:01:00Z">
              <w:r w:rsidRPr="00810A5C" w:rsidDel="00880BA7">
                <w:rPr>
                  <w:rFonts w:ascii="宋体"/>
                  <w:position w:val="-24"/>
                  <w:szCs w:val="21"/>
                </w:rPr>
                <w:object w:dxaOrig="1320" w:dyaOrig="660">
                  <v:shape id="_x0000_i1029" type="#_x0000_t75" style="width:66pt;height:33pt" o:ole="">
                    <v:imagedata r:id="rId15" o:title=""/>
                  </v:shape>
                  <o:OLEObject Type="Embed" ProgID="Equation.3" ShapeID="_x0000_i1029" DrawAspect="Content" ObjectID="_1577271572" r:id="rId16"/>
                </w:object>
              </w:r>
            </w:del>
          </w:p>
        </w:tc>
        <w:tc>
          <w:tcPr>
            <w:tcW w:w="1536" w:type="dxa"/>
            <w:vAlign w:val="center"/>
          </w:tcPr>
          <w:p w:rsidR="00810A5C" w:rsidDel="00880BA7" w:rsidRDefault="00810A5C">
            <w:pPr>
              <w:spacing w:line="560" w:lineRule="exact"/>
              <w:jc w:val="center"/>
              <w:rPr>
                <w:del w:id="118" w:author="齐恩鲁" w:date="2018-01-12T14:01:00Z"/>
                <w:rFonts w:ascii="宋体"/>
                <w:szCs w:val="21"/>
              </w:rPr>
            </w:pPr>
            <w:del w:id="119" w:author="齐恩鲁" w:date="2018-01-12T14:01:00Z">
              <w:r w:rsidRPr="00810A5C" w:rsidDel="00880BA7">
                <w:rPr>
                  <w:rFonts w:ascii="宋体"/>
                  <w:position w:val="-24"/>
                  <w:szCs w:val="21"/>
                </w:rPr>
                <w:object w:dxaOrig="1320" w:dyaOrig="720">
                  <v:shape id="_x0000_i1030" type="#_x0000_t75" style="width:66pt;height:36pt" o:ole="">
                    <v:imagedata r:id="rId17" o:title=""/>
                  </v:shape>
                  <o:OLEObject Type="Embed" ProgID="Equation.3" ShapeID="_x0000_i1030" DrawAspect="Content" ObjectID="_1577271573" r:id="rId18"/>
                </w:object>
              </w:r>
            </w:del>
          </w:p>
        </w:tc>
      </w:tr>
      <w:tr w:rsidR="00810A5C" w:rsidDel="00880BA7">
        <w:trPr>
          <w:del w:id="120" w:author="齐恩鲁" w:date="2018-01-12T14:01:00Z"/>
        </w:trPr>
        <w:tc>
          <w:tcPr>
            <w:tcW w:w="1165" w:type="dxa"/>
            <w:vAlign w:val="center"/>
          </w:tcPr>
          <w:p w:rsidR="00810A5C" w:rsidDel="00880BA7" w:rsidRDefault="00EC654E">
            <w:pPr>
              <w:spacing w:line="560" w:lineRule="exact"/>
              <w:jc w:val="center"/>
              <w:rPr>
                <w:del w:id="121" w:author="齐恩鲁" w:date="2018-01-12T14:01:00Z"/>
                <w:rFonts w:ascii="宋体"/>
                <w:szCs w:val="21"/>
              </w:rPr>
            </w:pPr>
            <w:del w:id="122" w:author="齐恩鲁" w:date="2018-01-12T14:01:00Z">
              <w:r w:rsidDel="00880BA7">
                <w:rPr>
                  <w:rFonts w:ascii="宋体" w:hint="eastAsia"/>
                  <w:szCs w:val="21"/>
                </w:rPr>
                <w:delText>C</w:delText>
              </w:r>
              <w:r w:rsidDel="00880BA7">
                <w:rPr>
                  <w:rFonts w:ascii="宋体"/>
                  <w:szCs w:val="21"/>
                </w:rPr>
                <w:delText>aCO</w:delText>
              </w:r>
              <w:r w:rsidDel="00880BA7">
                <w:rPr>
                  <w:rFonts w:ascii="宋体"/>
                  <w:szCs w:val="21"/>
                  <w:vertAlign w:val="subscript"/>
                </w:rPr>
                <w:delText>3</w:delText>
              </w:r>
              <w:r w:rsidDel="00880BA7">
                <w:rPr>
                  <w:rFonts w:ascii="宋体"/>
                  <w:szCs w:val="21"/>
                </w:rPr>
                <w:delText>(S)</w:delText>
              </w:r>
            </w:del>
          </w:p>
        </w:tc>
        <w:tc>
          <w:tcPr>
            <w:tcW w:w="1273" w:type="dxa"/>
            <w:vAlign w:val="center"/>
          </w:tcPr>
          <w:p w:rsidR="00810A5C" w:rsidDel="00880BA7" w:rsidRDefault="00EC654E">
            <w:pPr>
              <w:spacing w:line="560" w:lineRule="exact"/>
              <w:jc w:val="center"/>
              <w:rPr>
                <w:del w:id="123" w:author="齐恩鲁" w:date="2018-01-12T14:01:00Z"/>
                <w:rFonts w:ascii="宋体"/>
                <w:szCs w:val="21"/>
              </w:rPr>
            </w:pPr>
            <w:del w:id="124" w:author="齐恩鲁" w:date="2018-01-12T14:01:00Z">
              <w:r w:rsidDel="00880BA7">
                <w:rPr>
                  <w:rFonts w:ascii="宋体" w:hint="eastAsia"/>
                  <w:szCs w:val="21"/>
                </w:rPr>
                <w:delText>－</w:delText>
              </w:r>
              <w:r w:rsidDel="00880BA7">
                <w:rPr>
                  <w:rFonts w:ascii="宋体"/>
                  <w:szCs w:val="21"/>
                </w:rPr>
                <w:delText>1206.92</w:delText>
              </w:r>
            </w:del>
          </w:p>
        </w:tc>
        <w:tc>
          <w:tcPr>
            <w:tcW w:w="1273" w:type="dxa"/>
            <w:vAlign w:val="center"/>
          </w:tcPr>
          <w:p w:rsidR="00810A5C" w:rsidDel="00880BA7" w:rsidRDefault="00EC654E">
            <w:pPr>
              <w:spacing w:line="560" w:lineRule="exact"/>
              <w:jc w:val="center"/>
              <w:rPr>
                <w:del w:id="125" w:author="齐恩鲁" w:date="2018-01-12T14:01:00Z"/>
                <w:rFonts w:ascii="宋体"/>
                <w:szCs w:val="21"/>
              </w:rPr>
            </w:pPr>
            <w:del w:id="126" w:author="齐恩鲁" w:date="2018-01-12T14:01:00Z">
              <w:r w:rsidDel="00880BA7">
                <w:rPr>
                  <w:rFonts w:ascii="宋体" w:hint="eastAsia"/>
                  <w:szCs w:val="21"/>
                </w:rPr>
                <w:delText>－</w:delText>
              </w:r>
              <w:r w:rsidDel="00880BA7">
                <w:rPr>
                  <w:rFonts w:ascii="宋体"/>
                  <w:szCs w:val="21"/>
                </w:rPr>
                <w:delText>1128.79</w:delText>
              </w:r>
            </w:del>
          </w:p>
        </w:tc>
        <w:tc>
          <w:tcPr>
            <w:tcW w:w="1536" w:type="dxa"/>
            <w:vAlign w:val="center"/>
          </w:tcPr>
          <w:p w:rsidR="00810A5C" w:rsidDel="00880BA7" w:rsidRDefault="00EC654E">
            <w:pPr>
              <w:spacing w:line="560" w:lineRule="exact"/>
              <w:jc w:val="center"/>
              <w:rPr>
                <w:del w:id="127" w:author="齐恩鲁" w:date="2018-01-12T14:01:00Z"/>
                <w:rFonts w:ascii="宋体"/>
                <w:szCs w:val="21"/>
              </w:rPr>
            </w:pPr>
            <w:del w:id="128" w:author="齐恩鲁" w:date="2018-01-12T14:01:00Z">
              <w:r w:rsidDel="00880BA7">
                <w:rPr>
                  <w:rFonts w:ascii="宋体"/>
                  <w:szCs w:val="21"/>
                </w:rPr>
                <w:delText>92.9</w:delText>
              </w:r>
            </w:del>
          </w:p>
        </w:tc>
        <w:tc>
          <w:tcPr>
            <w:tcW w:w="1536" w:type="dxa"/>
            <w:vAlign w:val="center"/>
          </w:tcPr>
          <w:p w:rsidR="00810A5C" w:rsidDel="00880BA7" w:rsidRDefault="00EC654E">
            <w:pPr>
              <w:spacing w:line="560" w:lineRule="exact"/>
              <w:jc w:val="center"/>
              <w:rPr>
                <w:del w:id="129" w:author="齐恩鲁" w:date="2018-01-12T14:01:00Z"/>
                <w:rFonts w:ascii="宋体"/>
                <w:szCs w:val="21"/>
              </w:rPr>
            </w:pPr>
            <w:del w:id="130" w:author="齐恩鲁" w:date="2018-01-12T14:01:00Z">
              <w:r w:rsidDel="00880BA7">
                <w:rPr>
                  <w:rFonts w:ascii="宋体"/>
                  <w:szCs w:val="21"/>
                </w:rPr>
                <w:delText>81.88</w:delText>
              </w:r>
            </w:del>
          </w:p>
        </w:tc>
      </w:tr>
      <w:tr w:rsidR="00810A5C" w:rsidDel="00880BA7">
        <w:trPr>
          <w:del w:id="131" w:author="齐恩鲁" w:date="2018-01-12T14:01:00Z"/>
        </w:trPr>
        <w:tc>
          <w:tcPr>
            <w:tcW w:w="1165" w:type="dxa"/>
            <w:vAlign w:val="center"/>
          </w:tcPr>
          <w:p w:rsidR="00810A5C" w:rsidDel="00880BA7" w:rsidRDefault="00EC654E">
            <w:pPr>
              <w:spacing w:line="560" w:lineRule="exact"/>
              <w:jc w:val="center"/>
              <w:rPr>
                <w:del w:id="132" w:author="齐恩鲁" w:date="2018-01-12T14:01:00Z"/>
                <w:rFonts w:ascii="宋体"/>
                <w:szCs w:val="21"/>
              </w:rPr>
            </w:pPr>
            <w:del w:id="133" w:author="齐恩鲁" w:date="2018-01-12T14:01:00Z">
              <w:r w:rsidDel="00880BA7">
                <w:rPr>
                  <w:rFonts w:ascii="宋体"/>
                  <w:szCs w:val="21"/>
                </w:rPr>
                <w:delText>CaO(S)</w:delText>
              </w:r>
            </w:del>
          </w:p>
        </w:tc>
        <w:tc>
          <w:tcPr>
            <w:tcW w:w="1273" w:type="dxa"/>
            <w:vAlign w:val="center"/>
          </w:tcPr>
          <w:p w:rsidR="00810A5C" w:rsidDel="00880BA7" w:rsidRDefault="00EC654E">
            <w:pPr>
              <w:spacing w:line="560" w:lineRule="exact"/>
              <w:jc w:val="center"/>
              <w:rPr>
                <w:del w:id="134" w:author="齐恩鲁" w:date="2018-01-12T14:01:00Z"/>
                <w:rFonts w:ascii="宋体"/>
                <w:szCs w:val="21"/>
              </w:rPr>
            </w:pPr>
            <w:del w:id="135" w:author="齐恩鲁" w:date="2018-01-12T14:01:00Z">
              <w:r w:rsidDel="00880BA7">
                <w:rPr>
                  <w:rFonts w:ascii="宋体" w:hint="eastAsia"/>
                  <w:szCs w:val="21"/>
                </w:rPr>
                <w:delText>－</w:delText>
              </w:r>
              <w:r w:rsidDel="00880BA7">
                <w:rPr>
                  <w:rFonts w:ascii="宋体"/>
                  <w:szCs w:val="21"/>
                </w:rPr>
                <w:delText>635.09</w:delText>
              </w:r>
            </w:del>
          </w:p>
        </w:tc>
        <w:tc>
          <w:tcPr>
            <w:tcW w:w="1273" w:type="dxa"/>
            <w:vAlign w:val="center"/>
          </w:tcPr>
          <w:p w:rsidR="00810A5C" w:rsidDel="00880BA7" w:rsidRDefault="00EC654E">
            <w:pPr>
              <w:spacing w:line="560" w:lineRule="exact"/>
              <w:jc w:val="center"/>
              <w:rPr>
                <w:del w:id="136" w:author="齐恩鲁" w:date="2018-01-12T14:01:00Z"/>
                <w:rFonts w:ascii="宋体"/>
                <w:szCs w:val="21"/>
              </w:rPr>
            </w:pPr>
            <w:del w:id="137" w:author="齐恩鲁" w:date="2018-01-12T14:01:00Z">
              <w:r w:rsidDel="00880BA7">
                <w:rPr>
                  <w:rFonts w:ascii="宋体" w:hint="eastAsia"/>
                  <w:szCs w:val="21"/>
                </w:rPr>
                <w:delText>－</w:delText>
              </w:r>
              <w:r w:rsidDel="00880BA7">
                <w:rPr>
                  <w:rFonts w:ascii="宋体"/>
                  <w:szCs w:val="21"/>
                </w:rPr>
                <w:delText>604.03</w:delText>
              </w:r>
            </w:del>
          </w:p>
        </w:tc>
        <w:tc>
          <w:tcPr>
            <w:tcW w:w="1536" w:type="dxa"/>
            <w:vAlign w:val="center"/>
          </w:tcPr>
          <w:p w:rsidR="00810A5C" w:rsidDel="00880BA7" w:rsidRDefault="00EC654E">
            <w:pPr>
              <w:spacing w:line="560" w:lineRule="exact"/>
              <w:jc w:val="center"/>
              <w:rPr>
                <w:del w:id="138" w:author="齐恩鲁" w:date="2018-01-12T14:01:00Z"/>
                <w:rFonts w:ascii="宋体"/>
                <w:szCs w:val="21"/>
              </w:rPr>
            </w:pPr>
            <w:del w:id="139" w:author="齐恩鲁" w:date="2018-01-12T14:01:00Z">
              <w:r w:rsidDel="00880BA7">
                <w:rPr>
                  <w:rFonts w:ascii="宋体"/>
                  <w:szCs w:val="21"/>
                </w:rPr>
                <w:delText>39.75</w:delText>
              </w:r>
            </w:del>
          </w:p>
        </w:tc>
        <w:tc>
          <w:tcPr>
            <w:tcW w:w="1536" w:type="dxa"/>
            <w:vAlign w:val="center"/>
          </w:tcPr>
          <w:p w:rsidR="00810A5C" w:rsidDel="00880BA7" w:rsidRDefault="00EC654E">
            <w:pPr>
              <w:spacing w:line="560" w:lineRule="exact"/>
              <w:jc w:val="center"/>
              <w:rPr>
                <w:del w:id="140" w:author="齐恩鲁" w:date="2018-01-12T14:01:00Z"/>
                <w:rFonts w:ascii="宋体"/>
                <w:szCs w:val="21"/>
              </w:rPr>
            </w:pPr>
            <w:del w:id="141" w:author="齐恩鲁" w:date="2018-01-12T14:01:00Z">
              <w:r w:rsidDel="00880BA7">
                <w:rPr>
                  <w:rFonts w:ascii="宋体"/>
                  <w:szCs w:val="21"/>
                </w:rPr>
                <w:delText>42.88</w:delText>
              </w:r>
            </w:del>
          </w:p>
        </w:tc>
      </w:tr>
      <w:tr w:rsidR="00810A5C" w:rsidDel="00880BA7">
        <w:trPr>
          <w:del w:id="142" w:author="齐恩鲁" w:date="2018-01-12T14:01:00Z"/>
        </w:trPr>
        <w:tc>
          <w:tcPr>
            <w:tcW w:w="1165" w:type="dxa"/>
            <w:vAlign w:val="center"/>
          </w:tcPr>
          <w:p w:rsidR="00810A5C" w:rsidDel="00880BA7" w:rsidRDefault="00EC654E">
            <w:pPr>
              <w:spacing w:line="560" w:lineRule="exact"/>
              <w:jc w:val="center"/>
              <w:rPr>
                <w:del w:id="143" w:author="齐恩鲁" w:date="2018-01-12T14:01:00Z"/>
                <w:rFonts w:ascii="宋体"/>
                <w:szCs w:val="21"/>
              </w:rPr>
            </w:pPr>
            <w:del w:id="144" w:author="齐恩鲁" w:date="2018-01-12T14:01:00Z">
              <w:r w:rsidDel="00880BA7">
                <w:rPr>
                  <w:rFonts w:ascii="宋体"/>
                  <w:szCs w:val="21"/>
                </w:rPr>
                <w:delText>CO</w:delText>
              </w:r>
              <w:r w:rsidDel="00880BA7">
                <w:rPr>
                  <w:rFonts w:ascii="宋体"/>
                  <w:szCs w:val="21"/>
                  <w:vertAlign w:val="subscript"/>
                </w:rPr>
                <w:delText>2</w:delText>
              </w:r>
              <w:r w:rsidDel="00880BA7">
                <w:rPr>
                  <w:rFonts w:ascii="宋体"/>
                  <w:szCs w:val="21"/>
                </w:rPr>
                <w:delText>(g)</w:delText>
              </w:r>
            </w:del>
          </w:p>
        </w:tc>
        <w:tc>
          <w:tcPr>
            <w:tcW w:w="1273" w:type="dxa"/>
            <w:vAlign w:val="center"/>
          </w:tcPr>
          <w:p w:rsidR="00810A5C" w:rsidDel="00880BA7" w:rsidRDefault="00EC654E">
            <w:pPr>
              <w:spacing w:line="560" w:lineRule="exact"/>
              <w:jc w:val="center"/>
              <w:rPr>
                <w:del w:id="145" w:author="齐恩鲁" w:date="2018-01-12T14:01:00Z"/>
                <w:rFonts w:ascii="宋体"/>
                <w:szCs w:val="21"/>
              </w:rPr>
            </w:pPr>
            <w:del w:id="146" w:author="齐恩鲁" w:date="2018-01-12T14:01:00Z">
              <w:r w:rsidDel="00880BA7">
                <w:rPr>
                  <w:rFonts w:ascii="宋体" w:hint="eastAsia"/>
                  <w:szCs w:val="21"/>
                </w:rPr>
                <w:delText>－</w:delText>
              </w:r>
              <w:r w:rsidDel="00880BA7">
                <w:rPr>
                  <w:rFonts w:ascii="宋体"/>
                  <w:szCs w:val="21"/>
                </w:rPr>
                <w:delText>393.509</w:delText>
              </w:r>
            </w:del>
          </w:p>
        </w:tc>
        <w:tc>
          <w:tcPr>
            <w:tcW w:w="1273" w:type="dxa"/>
            <w:vAlign w:val="center"/>
          </w:tcPr>
          <w:p w:rsidR="00810A5C" w:rsidDel="00880BA7" w:rsidRDefault="00EC654E">
            <w:pPr>
              <w:spacing w:line="560" w:lineRule="exact"/>
              <w:jc w:val="center"/>
              <w:rPr>
                <w:del w:id="147" w:author="齐恩鲁" w:date="2018-01-12T14:01:00Z"/>
                <w:rFonts w:ascii="宋体"/>
                <w:szCs w:val="21"/>
              </w:rPr>
            </w:pPr>
            <w:del w:id="148" w:author="齐恩鲁" w:date="2018-01-12T14:01:00Z">
              <w:r w:rsidDel="00880BA7">
                <w:rPr>
                  <w:rFonts w:ascii="宋体" w:hint="eastAsia"/>
                  <w:szCs w:val="21"/>
                </w:rPr>
                <w:delText>－</w:delText>
              </w:r>
              <w:r w:rsidDel="00880BA7">
                <w:rPr>
                  <w:rFonts w:ascii="宋体"/>
                  <w:szCs w:val="21"/>
                </w:rPr>
                <w:delText>394.359</w:delText>
              </w:r>
            </w:del>
          </w:p>
        </w:tc>
        <w:tc>
          <w:tcPr>
            <w:tcW w:w="1536" w:type="dxa"/>
            <w:vAlign w:val="center"/>
          </w:tcPr>
          <w:p w:rsidR="00810A5C" w:rsidDel="00880BA7" w:rsidRDefault="00EC654E">
            <w:pPr>
              <w:spacing w:line="560" w:lineRule="exact"/>
              <w:jc w:val="center"/>
              <w:rPr>
                <w:del w:id="149" w:author="齐恩鲁" w:date="2018-01-12T14:01:00Z"/>
                <w:rFonts w:ascii="宋体"/>
                <w:szCs w:val="21"/>
              </w:rPr>
            </w:pPr>
            <w:del w:id="150" w:author="齐恩鲁" w:date="2018-01-12T14:01:00Z">
              <w:r w:rsidDel="00880BA7">
                <w:rPr>
                  <w:rFonts w:ascii="宋体"/>
                  <w:szCs w:val="21"/>
                </w:rPr>
                <w:delText>213.74</w:delText>
              </w:r>
            </w:del>
          </w:p>
        </w:tc>
        <w:tc>
          <w:tcPr>
            <w:tcW w:w="1536" w:type="dxa"/>
            <w:vAlign w:val="center"/>
          </w:tcPr>
          <w:p w:rsidR="00810A5C" w:rsidDel="00880BA7" w:rsidRDefault="00EC654E">
            <w:pPr>
              <w:spacing w:line="560" w:lineRule="exact"/>
              <w:jc w:val="center"/>
              <w:rPr>
                <w:del w:id="151" w:author="齐恩鲁" w:date="2018-01-12T14:01:00Z"/>
                <w:rFonts w:ascii="宋体"/>
                <w:szCs w:val="21"/>
              </w:rPr>
            </w:pPr>
            <w:del w:id="152" w:author="齐恩鲁" w:date="2018-01-12T14:01:00Z">
              <w:r w:rsidDel="00880BA7">
                <w:rPr>
                  <w:rFonts w:ascii="宋体"/>
                  <w:szCs w:val="21"/>
                </w:rPr>
                <w:delText>37.11</w:delText>
              </w:r>
            </w:del>
          </w:p>
        </w:tc>
      </w:tr>
    </w:tbl>
    <w:p w:rsidR="00810A5C" w:rsidDel="00880BA7" w:rsidRDefault="00810A5C">
      <w:pPr>
        <w:spacing w:line="560" w:lineRule="exact"/>
        <w:ind w:firstLineChars="200" w:firstLine="480"/>
        <w:rPr>
          <w:del w:id="153" w:author="齐恩鲁" w:date="2018-01-12T14:01:00Z"/>
          <w:rFonts w:ascii="宋体"/>
          <w:sz w:val="24"/>
        </w:rPr>
      </w:pPr>
    </w:p>
    <w:p w:rsidR="00810A5C" w:rsidDel="00016086" w:rsidRDefault="00810A5C">
      <w:pPr>
        <w:spacing w:line="560" w:lineRule="exact"/>
        <w:ind w:firstLineChars="200" w:firstLine="480"/>
        <w:rPr>
          <w:del w:id="154" w:author="齐恩鲁" w:date="2018-01-12T13:52:00Z"/>
          <w:rFonts w:ascii="宋体"/>
          <w:sz w:val="24"/>
        </w:rPr>
      </w:pPr>
    </w:p>
    <w:p w:rsidR="00810A5C" w:rsidDel="00016086" w:rsidRDefault="00810A5C">
      <w:pPr>
        <w:spacing w:line="560" w:lineRule="exact"/>
        <w:ind w:firstLineChars="200" w:firstLine="480"/>
        <w:rPr>
          <w:del w:id="155" w:author="齐恩鲁" w:date="2018-01-12T13:52:00Z"/>
          <w:rFonts w:ascii="宋体"/>
          <w:sz w:val="24"/>
        </w:rPr>
      </w:pPr>
    </w:p>
    <w:p w:rsidR="00810A5C" w:rsidDel="00016086" w:rsidRDefault="00810A5C">
      <w:pPr>
        <w:spacing w:line="560" w:lineRule="exact"/>
        <w:ind w:firstLineChars="200" w:firstLine="480"/>
        <w:rPr>
          <w:del w:id="156" w:author="齐恩鲁" w:date="2018-01-12T13:52:00Z"/>
          <w:rFonts w:ascii="宋体"/>
          <w:sz w:val="24"/>
        </w:rPr>
      </w:pPr>
    </w:p>
    <w:p w:rsidR="00810A5C" w:rsidDel="00016086" w:rsidRDefault="00810A5C">
      <w:pPr>
        <w:spacing w:line="560" w:lineRule="exact"/>
        <w:rPr>
          <w:del w:id="157" w:author="齐恩鲁" w:date="2018-01-12T13:52:00Z"/>
          <w:rFonts w:ascii="宋体"/>
          <w:sz w:val="24"/>
        </w:rPr>
      </w:pPr>
    </w:p>
    <w:p w:rsidR="00810A5C" w:rsidDel="00016086" w:rsidRDefault="00810A5C">
      <w:pPr>
        <w:spacing w:line="560" w:lineRule="exact"/>
        <w:rPr>
          <w:del w:id="158" w:author="齐恩鲁" w:date="2018-01-12T13:52:00Z"/>
          <w:rFonts w:ascii="宋体"/>
          <w:sz w:val="24"/>
        </w:rPr>
      </w:pPr>
    </w:p>
    <w:p w:rsidR="00810A5C" w:rsidDel="00880BA7" w:rsidRDefault="00EC654E">
      <w:pPr>
        <w:spacing w:line="560" w:lineRule="exact"/>
        <w:ind w:firstLineChars="200" w:firstLine="480"/>
        <w:rPr>
          <w:del w:id="159" w:author="齐恩鲁" w:date="2018-01-12T14:01:00Z"/>
          <w:rFonts w:ascii="宋体"/>
          <w:sz w:val="24"/>
        </w:rPr>
      </w:pPr>
      <w:del w:id="160" w:author="齐恩鲁" w:date="2018-01-12T14:01:00Z">
        <w:r w:rsidDel="00880BA7">
          <w:rPr>
            <w:rFonts w:ascii="宋体" w:hint="eastAsia"/>
            <w:sz w:val="24"/>
          </w:rPr>
          <w:delText>（1）计算</w:delText>
        </w:r>
        <w:r w:rsidDel="00880BA7">
          <w:rPr>
            <w:rFonts w:ascii="宋体"/>
            <w:sz w:val="24"/>
          </w:rPr>
          <w:delText>25</w:delText>
        </w:r>
        <w:r w:rsidDel="00880BA7">
          <w:rPr>
            <w:rFonts w:ascii="宋体" w:hint="eastAsia"/>
            <w:sz w:val="24"/>
          </w:rPr>
          <w:delText>℃时的</w:delText>
        </w:r>
        <w:r w:rsidR="00810A5C" w:rsidRPr="00810A5C" w:rsidDel="00880BA7">
          <w:rPr>
            <w:rFonts w:ascii="宋体"/>
            <w:position w:val="-12"/>
            <w:sz w:val="24"/>
          </w:rPr>
          <w:object w:dxaOrig="1140" w:dyaOrig="380">
            <v:shape id="_x0000_i1031" type="#_x0000_t75" style="width:57pt;height:18.7pt" o:ole="">
              <v:imagedata r:id="rId19" o:title=""/>
            </v:shape>
            <o:OLEObject Type="Embed" ProgID="Equation.3" ShapeID="_x0000_i1031" DrawAspect="Content" ObjectID="_1577271574" r:id="rId20"/>
          </w:object>
        </w:r>
      </w:del>
    </w:p>
    <w:p w:rsidR="00810A5C" w:rsidDel="00880BA7" w:rsidRDefault="00EC654E">
      <w:pPr>
        <w:spacing w:line="560" w:lineRule="exact"/>
        <w:ind w:firstLineChars="200" w:firstLine="480"/>
        <w:rPr>
          <w:del w:id="161" w:author="齐恩鲁" w:date="2018-01-12T14:01:00Z"/>
          <w:rFonts w:ascii="宋体"/>
          <w:sz w:val="24"/>
          <w:vertAlign w:val="superscript"/>
        </w:rPr>
      </w:pPr>
      <w:del w:id="162" w:author="齐恩鲁" w:date="2018-01-12T14:01:00Z">
        <w:r w:rsidDel="00880BA7">
          <w:rPr>
            <w:rFonts w:ascii="宋体" w:hint="eastAsia"/>
            <w:sz w:val="24"/>
          </w:rPr>
          <w:delText>（2）假定</w:delText>
        </w:r>
        <w:r w:rsidR="00810A5C" w:rsidRPr="00810A5C" w:rsidDel="00880BA7">
          <w:rPr>
            <w:rFonts w:ascii="宋体"/>
            <w:position w:val="-12"/>
            <w:sz w:val="24"/>
          </w:rPr>
          <w:object w:dxaOrig="1399" w:dyaOrig="380">
            <v:shape id="_x0000_i1032" type="#_x0000_t75" style="width:69.7pt;height:18.7pt" o:ole="">
              <v:imagedata r:id="rId21" o:title=""/>
            </v:shape>
            <o:OLEObject Type="Embed" ProgID="Equation.3" ShapeID="_x0000_i1032" DrawAspect="Content" ObjectID="_1577271575" r:id="rId22"/>
          </w:object>
        </w:r>
        <w:r w:rsidDel="00880BA7">
          <w:rPr>
            <w:rFonts w:ascii="宋体" w:hint="eastAsia"/>
            <w:sz w:val="24"/>
          </w:rPr>
          <w:delText>不随温度而变，计算900℃时的K</w:delText>
        </w:r>
        <w:r w:rsidDel="00880BA7">
          <w:rPr>
            <w:rFonts w:ascii="宋体" w:hint="eastAsia"/>
            <w:sz w:val="24"/>
            <w:vertAlign w:val="superscript"/>
          </w:rPr>
          <w:delText>θ</w:delText>
        </w:r>
      </w:del>
    </w:p>
    <w:p w:rsidR="00810A5C" w:rsidDel="00880BA7" w:rsidRDefault="00EC654E">
      <w:pPr>
        <w:spacing w:line="560" w:lineRule="exact"/>
        <w:ind w:firstLineChars="200" w:firstLine="480"/>
        <w:rPr>
          <w:del w:id="163" w:author="齐恩鲁" w:date="2018-01-12T14:01:00Z"/>
          <w:rFonts w:ascii="宋体"/>
          <w:sz w:val="24"/>
        </w:rPr>
      </w:pPr>
      <w:del w:id="164" w:author="齐恩鲁" w:date="2018-01-12T14:01:00Z">
        <w:r w:rsidDel="00880BA7">
          <w:rPr>
            <w:rFonts w:ascii="宋体" w:hint="eastAsia"/>
            <w:sz w:val="24"/>
          </w:rPr>
          <w:delText>（3）根据△G=△H－T△S讨论为什么升温对反应生成C</w:delText>
        </w:r>
        <w:r w:rsidDel="00880BA7">
          <w:rPr>
            <w:rFonts w:ascii="宋体"/>
            <w:sz w:val="24"/>
            <w:vertAlign w:val="subscript"/>
          </w:rPr>
          <w:delText>a</w:delText>
        </w:r>
        <w:r w:rsidDel="00880BA7">
          <w:rPr>
            <w:rFonts w:ascii="宋体"/>
            <w:sz w:val="24"/>
          </w:rPr>
          <w:delText>O(</w:delText>
        </w:r>
        <w:r w:rsidDel="00880BA7">
          <w:rPr>
            <w:rFonts w:ascii="宋体" w:hint="eastAsia"/>
            <w:sz w:val="24"/>
          </w:rPr>
          <w:delText>s</w:delText>
        </w:r>
        <w:r w:rsidDel="00880BA7">
          <w:rPr>
            <w:rFonts w:ascii="宋体"/>
            <w:sz w:val="24"/>
          </w:rPr>
          <w:delText>)</w:delText>
        </w:r>
        <w:r w:rsidDel="00880BA7">
          <w:rPr>
            <w:rFonts w:ascii="宋体" w:hint="eastAsia"/>
            <w:sz w:val="24"/>
          </w:rPr>
          <w:delText>有利？</w:delText>
        </w:r>
      </w:del>
    </w:p>
    <w:p w:rsidR="00810A5C" w:rsidDel="00880BA7" w:rsidRDefault="00810A5C">
      <w:pPr>
        <w:spacing w:line="560" w:lineRule="exact"/>
        <w:ind w:firstLineChars="200" w:firstLine="480"/>
        <w:rPr>
          <w:del w:id="165" w:author="齐恩鲁" w:date="2018-01-12T14:01:00Z"/>
          <w:rFonts w:ascii="宋体"/>
          <w:sz w:val="24"/>
        </w:rPr>
      </w:pPr>
    </w:p>
    <w:p w:rsidR="00810A5C" w:rsidDel="00880BA7" w:rsidRDefault="0030071F">
      <w:pPr>
        <w:spacing w:line="560" w:lineRule="exact"/>
        <w:ind w:leftChars="307" w:left="645" w:firstLineChars="100" w:firstLine="240"/>
        <w:rPr>
          <w:del w:id="166" w:author="齐恩鲁" w:date="2018-01-12T14:01:00Z"/>
          <w:rFonts w:ascii="宋体"/>
          <w:sz w:val="24"/>
        </w:rPr>
      </w:pPr>
      <w:del w:id="167" w:author="齐恩鲁" w:date="2018-01-12T14:01:00Z">
        <w:r w:rsidRPr="0030071F">
          <w:rPr>
            <w:rFonts w:ascii="宋体" w:cs="宋体"/>
            <w:kern w:val="0"/>
            <w:sz w:val="24"/>
          </w:rPr>
          <w:pict>
            <v:group id="_x0000_s1042" style="position:absolute;left:0;text-align:left;margin-left:7.5pt;margin-top:7.05pt;width:108pt;height:46.8pt;z-index:251663360" coordorigin="2085,7761" coordsize="2160,936203" o:gfxdata="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">
              <v:shape id="Text Box 19" o:spid="_x0000_s1043" type="#_x0000_t202" style="position:absolute;left:2085;top:7761;width:2160;height:936" o:gfxdata="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PupOvQAA&#10;ANoAAAAPAAAAAAAAAAEAIAAAACIAAABkcnMvZG93bnJldi54bWxQSwECFAAUAAAACACHTuJAMy8F&#10;njsAAAA5AAAAEAAAAAAAAAABACAAAAAMAQAAZHJzL3NoYXBleG1sLnhtbFBLBQYAAAAABgAGAFsB&#10;AAC2AwAAAAA=&#10;">
                <v:textbox>
                  <w:txbxContent>
                    <w:p w:rsidR="00810A5C" w:rsidRDefault="00EC654E">
                      <w:r>
                        <w:rPr>
                          <w:rFonts w:hint="eastAsia"/>
                        </w:rPr>
                        <w:t>得分</w:t>
                      </w: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</w:rPr>
                        <w:t>阅卷教师</w:t>
                      </w:r>
                    </w:p>
                  </w:txbxContent>
                </v:textbox>
              </v:shape>
              <v:line id="Line 20" o:spid="_x0000_s1044" style="position:absolute" from="2940,7761" to="2940,8697" o:gfxdata="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lsmu8AAAA&#10;2gAAAA8AAAAAAAAAAQAgAAAAIgAAAGRycy9kb3ducmV2LnhtbFBLAQIUABQAAAAIAIdO4kAzLwWe&#10;OwAAADkAAAAQAAAAAAAAAAEAIAAAAAsBAABkcnMvc2hhcGV4bWwueG1sUEsFBgAAAAAGAAYAWwEA&#10;ALUDAAAAAA==&#10;"/>
              <v:line id="Line 21" o:spid="_x0000_s1045" style="position:absolute" from="2085,8229" to="4245,8229" o:gfxdata="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jomGbgAAADaAAAA&#10;DwAAAAAAAAABACAAAAAiAAAAZHJzL2Rvd25yZXYueG1sUEsBAhQAFAAAAAgAh07iQDMvBZ47AAAA&#10;OQAAABAAAAAAAAAAAQAgAAAABwEAAGRycy9zaGFwZXhtbC54bWxQSwUGAAAAAAYABgBbAQAAsQMA&#10;AAAA&#10;"/>
            </v:group>
          </w:pict>
        </w:r>
      </w:del>
    </w:p>
    <w:p w:rsidR="00810A5C" w:rsidDel="00880BA7" w:rsidRDefault="00EC654E">
      <w:pPr>
        <w:spacing w:line="560" w:lineRule="exact"/>
        <w:ind w:firstLineChars="896" w:firstLine="2519"/>
        <w:rPr>
          <w:del w:id="168" w:author="齐恩鲁" w:date="2018-01-12T14:01:00Z"/>
          <w:rFonts w:ascii="宋体"/>
          <w:sz w:val="24"/>
          <w:u w:val="single"/>
        </w:rPr>
      </w:pPr>
      <w:del w:id="169" w:author="齐恩鲁" w:date="2018-01-12T14:01:00Z">
        <w:r w:rsidDel="00880BA7">
          <w:rPr>
            <w:rFonts w:ascii="宋体" w:hint="eastAsia"/>
            <w:b/>
            <w:sz w:val="28"/>
            <w:szCs w:val="28"/>
          </w:rPr>
          <w:delText>五、综合能力考查题：（每题8分，共24分）</w:delText>
        </w:r>
      </w:del>
    </w:p>
    <w:p w:rsidR="00810A5C" w:rsidDel="00880BA7" w:rsidRDefault="00EC654E">
      <w:pPr>
        <w:autoSpaceDE w:val="0"/>
        <w:autoSpaceDN w:val="0"/>
        <w:adjustRightInd w:val="0"/>
        <w:spacing w:line="560" w:lineRule="exact"/>
        <w:jc w:val="left"/>
        <w:rPr>
          <w:del w:id="170" w:author="齐恩鲁" w:date="2018-01-12T14:01:00Z"/>
          <w:rFonts w:ascii="宋体" w:cs="宋体"/>
          <w:kern w:val="0"/>
          <w:sz w:val="24"/>
        </w:rPr>
      </w:pPr>
      <w:del w:id="171" w:author="齐恩鲁" w:date="2018-01-12T14:01:00Z">
        <w:r w:rsidDel="00880BA7">
          <w:rPr>
            <w:rFonts w:ascii="宋体" w:hint="eastAsia"/>
            <w:sz w:val="24"/>
          </w:rPr>
          <w:delText>1、</w:delText>
        </w:r>
        <w:r w:rsidDel="00880BA7">
          <w:rPr>
            <w:rFonts w:ascii="宋体" w:cs="宋体" w:hint="eastAsia"/>
            <w:kern w:val="0"/>
            <w:sz w:val="24"/>
          </w:rPr>
          <w:delText>请列举出热力学中常使用的基础热数据，并完成下表（写出计算式）。</w:delText>
        </w:r>
      </w:del>
    </w:p>
    <w:p w:rsidR="00810A5C" w:rsidDel="00880BA7" w:rsidRDefault="00EC654E">
      <w:pPr>
        <w:snapToGrid w:val="0"/>
        <w:spacing w:line="560" w:lineRule="exact"/>
        <w:rPr>
          <w:del w:id="172" w:author="齐恩鲁" w:date="2018-01-12T14:01:00Z"/>
          <w:rFonts w:ascii="宋体"/>
          <w:sz w:val="24"/>
          <w:u w:val="single"/>
        </w:rPr>
      </w:pPr>
      <w:del w:id="173" w:author="齐恩鲁" w:date="2018-01-12T14:01:00Z">
        <w:r w:rsidDel="00880BA7">
          <w:rPr>
            <w:rFonts w:ascii="宋体" w:cs="宋体" w:hint="eastAsia"/>
            <w:kern w:val="0"/>
            <w:sz w:val="24"/>
          </w:rPr>
          <w:delText>基础热数据有：</w:delText>
        </w:r>
      </w:del>
    </w:p>
    <w:tbl>
      <w:tblPr>
        <w:tblpPr w:leftFromText="180" w:rightFromText="180" w:vertAnchor="text" w:horzAnchor="margin" w:tblpY="447"/>
        <w:tblOverlap w:val="never"/>
        <w:tblW w:w="8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2160"/>
        <w:gridCol w:w="1948"/>
        <w:gridCol w:w="1948"/>
      </w:tblGrid>
      <w:tr w:rsidR="00016086" w:rsidDel="00880BA7" w:rsidTr="00016086">
        <w:trPr>
          <w:del w:id="174" w:author="齐恩鲁" w:date="2018-01-12T14:01:00Z"/>
        </w:trPr>
        <w:tc>
          <w:tcPr>
            <w:tcW w:w="2268" w:type="dxa"/>
          </w:tcPr>
          <w:p w:rsidR="00016086" w:rsidDel="00880BA7" w:rsidRDefault="00016086" w:rsidP="00016086">
            <w:pPr>
              <w:snapToGrid w:val="0"/>
              <w:spacing w:line="560" w:lineRule="exact"/>
              <w:rPr>
                <w:del w:id="175" w:author="齐恩鲁" w:date="2018-01-12T14:01:00Z"/>
                <w:rFonts w:ascii="宋体"/>
                <w:szCs w:val="21"/>
              </w:rPr>
            </w:pPr>
            <w:moveToRangeStart w:id="176" w:author="齐恩鲁" w:date="2018-01-12T13:52:00Z" w:name="move503528506"/>
          </w:p>
        </w:tc>
        <w:tc>
          <w:tcPr>
            <w:tcW w:w="2160" w:type="dxa"/>
          </w:tcPr>
          <w:p w:rsidR="00016086" w:rsidDel="00880BA7" w:rsidRDefault="00016086" w:rsidP="00016086">
            <w:pPr>
              <w:snapToGrid w:val="0"/>
              <w:spacing w:line="560" w:lineRule="exact"/>
              <w:jc w:val="center"/>
              <w:rPr>
                <w:del w:id="177" w:author="齐恩鲁" w:date="2018-01-12T14:01:00Z"/>
                <w:rFonts w:ascii="宋体"/>
                <w:szCs w:val="21"/>
              </w:rPr>
            </w:pPr>
            <w:moveTo w:id="178" w:author="齐恩鲁" w:date="2018-01-12T13:52:00Z">
              <w:del w:id="179" w:author="齐恩鲁" w:date="2018-01-12T14:01:00Z">
                <w:r w:rsidDel="00880BA7">
                  <w:rPr>
                    <w:rFonts w:ascii="宋体"/>
                    <w:szCs w:val="21"/>
                  </w:rPr>
                  <w:sym w:font="Symbol" w:char="F044"/>
                </w:r>
                <w:r w:rsidDel="00880BA7">
                  <w:rPr>
                    <w:rFonts w:ascii="宋体"/>
                    <w:i/>
                    <w:szCs w:val="21"/>
                  </w:rPr>
                  <w:delText>U</w:delText>
                </w:r>
              </w:del>
            </w:moveTo>
          </w:p>
        </w:tc>
        <w:tc>
          <w:tcPr>
            <w:tcW w:w="1948" w:type="dxa"/>
          </w:tcPr>
          <w:p w:rsidR="00016086" w:rsidDel="00880BA7" w:rsidRDefault="00016086" w:rsidP="00016086">
            <w:pPr>
              <w:snapToGrid w:val="0"/>
              <w:spacing w:line="560" w:lineRule="exact"/>
              <w:jc w:val="center"/>
              <w:rPr>
                <w:del w:id="180" w:author="齐恩鲁" w:date="2018-01-12T14:01:00Z"/>
                <w:rFonts w:ascii="宋体"/>
                <w:szCs w:val="21"/>
              </w:rPr>
            </w:pPr>
            <w:moveTo w:id="181" w:author="齐恩鲁" w:date="2018-01-12T13:52:00Z">
              <w:del w:id="182" w:author="齐恩鲁" w:date="2018-01-12T14:01:00Z">
                <w:r w:rsidDel="00880BA7">
                  <w:rPr>
                    <w:rFonts w:ascii="宋体"/>
                    <w:szCs w:val="21"/>
                  </w:rPr>
                  <w:sym w:font="Symbol" w:char="F044"/>
                </w:r>
                <w:r w:rsidDel="00880BA7">
                  <w:rPr>
                    <w:rFonts w:ascii="宋体"/>
                    <w:i/>
                    <w:szCs w:val="21"/>
                  </w:rPr>
                  <w:delText>H</w:delText>
                </w:r>
              </w:del>
            </w:moveTo>
          </w:p>
        </w:tc>
        <w:tc>
          <w:tcPr>
            <w:tcW w:w="1948" w:type="dxa"/>
          </w:tcPr>
          <w:p w:rsidR="00016086" w:rsidDel="00880BA7" w:rsidRDefault="00016086" w:rsidP="00016086">
            <w:pPr>
              <w:snapToGrid w:val="0"/>
              <w:spacing w:line="560" w:lineRule="exact"/>
              <w:jc w:val="center"/>
              <w:rPr>
                <w:del w:id="183" w:author="齐恩鲁" w:date="2018-01-12T14:01:00Z"/>
                <w:rFonts w:ascii="宋体"/>
                <w:szCs w:val="21"/>
              </w:rPr>
            </w:pPr>
            <w:moveTo w:id="184" w:author="齐恩鲁" w:date="2018-01-12T13:52:00Z">
              <w:del w:id="185" w:author="齐恩鲁" w:date="2018-01-12T14:01:00Z">
                <w:r w:rsidDel="00880BA7">
                  <w:rPr>
                    <w:rFonts w:ascii="宋体"/>
                    <w:szCs w:val="21"/>
                  </w:rPr>
                  <w:sym w:font="Symbol" w:char="F044"/>
                </w:r>
                <w:r w:rsidDel="00880BA7">
                  <w:rPr>
                    <w:rFonts w:ascii="宋体"/>
                    <w:i/>
                    <w:szCs w:val="21"/>
                  </w:rPr>
                  <w:delText>S</w:delText>
                </w:r>
              </w:del>
            </w:moveTo>
          </w:p>
        </w:tc>
      </w:tr>
      <w:tr w:rsidR="00016086" w:rsidDel="00880BA7" w:rsidTr="00016086">
        <w:trPr>
          <w:del w:id="186" w:author="齐恩鲁" w:date="2018-01-12T14:01:00Z"/>
        </w:trPr>
        <w:tc>
          <w:tcPr>
            <w:tcW w:w="2268" w:type="dxa"/>
          </w:tcPr>
          <w:p w:rsidR="00016086" w:rsidDel="00880BA7" w:rsidRDefault="00016086" w:rsidP="00016086">
            <w:pPr>
              <w:snapToGrid w:val="0"/>
              <w:spacing w:line="560" w:lineRule="exact"/>
              <w:rPr>
                <w:del w:id="187" w:author="齐恩鲁" w:date="2018-01-12T14:01:00Z"/>
                <w:rFonts w:ascii="宋体"/>
                <w:szCs w:val="21"/>
              </w:rPr>
            </w:pPr>
            <w:moveTo w:id="188" w:author="齐恩鲁" w:date="2018-01-12T13:52:00Z">
              <w:del w:id="189" w:author="齐恩鲁" w:date="2018-01-12T14:01:00Z">
                <w:r w:rsidDel="00880BA7">
                  <w:rPr>
                    <w:rFonts w:ascii="宋体" w:cs="宋体" w:hint="eastAsia"/>
                    <w:kern w:val="0"/>
                    <w:szCs w:val="21"/>
                  </w:rPr>
                  <w:delText>理想气体单纯</w:delText>
                </w:r>
                <w:r w:rsidDel="00880BA7">
                  <w:rPr>
                    <w:rFonts w:ascii="宋体"/>
                    <w:b/>
                    <w:bCs/>
                    <w:i/>
                    <w:iCs/>
                    <w:kern w:val="0"/>
                    <w:szCs w:val="21"/>
                  </w:rPr>
                  <w:delText>pVT</w:delText>
                </w:r>
                <w:r w:rsidDel="00880BA7">
                  <w:rPr>
                    <w:rFonts w:ascii="宋体" w:cs="宋体" w:hint="eastAsia"/>
                    <w:kern w:val="0"/>
                    <w:szCs w:val="21"/>
                  </w:rPr>
                  <w:delText>变化（物质量为</w:delText>
                </w:r>
                <w:r w:rsidDel="00880BA7">
                  <w:rPr>
                    <w:rFonts w:ascii="宋体"/>
                    <w:b/>
                    <w:bCs/>
                    <w:i/>
                    <w:iCs/>
                    <w:kern w:val="0"/>
                    <w:szCs w:val="21"/>
                  </w:rPr>
                  <w:delText>n</w:delText>
                </w:r>
                <w:r w:rsidDel="00880BA7">
                  <w:rPr>
                    <w:rFonts w:ascii="宋体" w:cs="宋体" w:hint="eastAsia"/>
                    <w:kern w:val="0"/>
                    <w:szCs w:val="21"/>
                  </w:rPr>
                  <w:delText>，由</w:delText>
                </w:r>
                <w:r w:rsidDel="00880BA7">
                  <w:rPr>
                    <w:rFonts w:ascii="宋体"/>
                    <w:b/>
                    <w:bCs/>
                    <w:i/>
                    <w:iCs/>
                    <w:kern w:val="0"/>
                    <w:szCs w:val="21"/>
                  </w:rPr>
                  <w:delText>T</w:delText>
                </w:r>
                <w:r w:rsidDel="00880BA7">
                  <w:rPr>
                    <w:rFonts w:ascii="宋体"/>
                    <w:b/>
                    <w:bCs/>
                    <w:kern w:val="0"/>
                    <w:szCs w:val="21"/>
                  </w:rPr>
                  <w:delText>1,</w:delText>
                </w:r>
                <w:r w:rsidDel="00880BA7">
                  <w:rPr>
                    <w:rFonts w:ascii="宋体"/>
                    <w:b/>
                    <w:bCs/>
                    <w:i/>
                    <w:iCs/>
                    <w:kern w:val="0"/>
                    <w:szCs w:val="21"/>
                  </w:rPr>
                  <w:delText>p</w:delText>
                </w:r>
                <w:r w:rsidDel="00880BA7">
                  <w:rPr>
                    <w:rFonts w:ascii="宋体"/>
                    <w:b/>
                    <w:bCs/>
                    <w:kern w:val="0"/>
                    <w:szCs w:val="21"/>
                  </w:rPr>
                  <w:delText>1</w:delText>
                </w:r>
                <w:r w:rsidDel="00880BA7">
                  <w:rPr>
                    <w:rFonts w:ascii="宋体"/>
                    <w:b/>
                    <w:bCs/>
                    <w:kern w:val="0"/>
                    <w:szCs w:val="21"/>
                  </w:rPr>
                  <w:sym w:font="Symbol" w:char="F0AE"/>
                </w:r>
                <w:r w:rsidDel="00880BA7">
                  <w:rPr>
                    <w:rFonts w:ascii="宋体"/>
                    <w:b/>
                    <w:bCs/>
                    <w:i/>
                    <w:iCs/>
                    <w:kern w:val="0"/>
                    <w:szCs w:val="21"/>
                  </w:rPr>
                  <w:delText>T</w:delText>
                </w:r>
                <w:r w:rsidDel="00880BA7">
                  <w:rPr>
                    <w:rFonts w:ascii="宋体"/>
                    <w:b/>
                    <w:bCs/>
                    <w:kern w:val="0"/>
                    <w:szCs w:val="21"/>
                  </w:rPr>
                  <w:delText>2,</w:delText>
                </w:r>
                <w:r w:rsidDel="00880BA7">
                  <w:rPr>
                    <w:rFonts w:ascii="宋体"/>
                    <w:b/>
                    <w:bCs/>
                    <w:i/>
                    <w:iCs/>
                    <w:kern w:val="0"/>
                    <w:szCs w:val="21"/>
                  </w:rPr>
                  <w:delText>p</w:delText>
                </w:r>
                <w:r w:rsidDel="00880BA7">
                  <w:rPr>
                    <w:rFonts w:ascii="宋体"/>
                    <w:b/>
                    <w:bCs/>
                    <w:kern w:val="0"/>
                    <w:szCs w:val="21"/>
                  </w:rPr>
                  <w:delText>2</w:delText>
                </w:r>
                <w:r w:rsidDel="00880BA7">
                  <w:rPr>
                    <w:rFonts w:ascii="宋体" w:cs="宋体" w:hint="eastAsia"/>
                    <w:kern w:val="0"/>
                    <w:szCs w:val="21"/>
                  </w:rPr>
                  <w:delText>）</w:delText>
                </w:r>
              </w:del>
            </w:moveTo>
          </w:p>
        </w:tc>
        <w:tc>
          <w:tcPr>
            <w:tcW w:w="2160" w:type="dxa"/>
          </w:tcPr>
          <w:p w:rsidR="00016086" w:rsidDel="00880BA7" w:rsidRDefault="00016086" w:rsidP="00016086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del w:id="190" w:author="齐恩鲁" w:date="2018-01-12T14:01:00Z"/>
                <w:rFonts w:ascii="宋体"/>
                <w:kern w:val="0"/>
                <w:szCs w:val="21"/>
              </w:rPr>
            </w:pPr>
          </w:p>
          <w:p w:rsidR="00016086" w:rsidDel="00880BA7" w:rsidRDefault="00016086" w:rsidP="00016086">
            <w:pPr>
              <w:autoSpaceDE w:val="0"/>
              <w:autoSpaceDN w:val="0"/>
              <w:adjustRightInd w:val="0"/>
              <w:spacing w:line="560" w:lineRule="exact"/>
              <w:jc w:val="left"/>
              <w:rPr>
                <w:del w:id="191" w:author="齐恩鲁" w:date="2018-01-12T14:01:00Z"/>
                <w:rFonts w:ascii="宋体"/>
                <w:kern w:val="0"/>
                <w:szCs w:val="21"/>
              </w:rPr>
            </w:pPr>
          </w:p>
          <w:p w:rsidR="00016086" w:rsidDel="00880BA7" w:rsidRDefault="00016086" w:rsidP="00016086">
            <w:pPr>
              <w:snapToGrid w:val="0"/>
              <w:spacing w:line="560" w:lineRule="exact"/>
              <w:jc w:val="center"/>
              <w:rPr>
                <w:del w:id="192" w:author="齐恩鲁" w:date="2018-01-12T14:01:00Z"/>
                <w:rFonts w:ascii="宋体"/>
                <w:szCs w:val="21"/>
              </w:rPr>
            </w:pPr>
          </w:p>
        </w:tc>
        <w:tc>
          <w:tcPr>
            <w:tcW w:w="1948" w:type="dxa"/>
          </w:tcPr>
          <w:p w:rsidR="00016086" w:rsidDel="00880BA7" w:rsidRDefault="00016086" w:rsidP="00016086">
            <w:pPr>
              <w:autoSpaceDE w:val="0"/>
              <w:autoSpaceDN w:val="0"/>
              <w:adjustRightInd w:val="0"/>
              <w:spacing w:line="560" w:lineRule="exact"/>
              <w:jc w:val="left"/>
              <w:rPr>
                <w:del w:id="193" w:author="齐恩鲁" w:date="2018-01-12T14:01:00Z"/>
                <w:rFonts w:ascii="宋体"/>
                <w:kern w:val="0"/>
                <w:szCs w:val="21"/>
              </w:rPr>
            </w:pPr>
          </w:p>
          <w:p w:rsidR="00016086" w:rsidDel="00880BA7" w:rsidRDefault="00016086" w:rsidP="00016086">
            <w:pPr>
              <w:snapToGrid w:val="0"/>
              <w:spacing w:line="560" w:lineRule="exact"/>
              <w:jc w:val="center"/>
              <w:rPr>
                <w:del w:id="194" w:author="齐恩鲁" w:date="2018-01-12T14:01:00Z"/>
                <w:rFonts w:ascii="宋体"/>
                <w:szCs w:val="21"/>
              </w:rPr>
            </w:pPr>
          </w:p>
        </w:tc>
        <w:tc>
          <w:tcPr>
            <w:tcW w:w="1948" w:type="dxa"/>
          </w:tcPr>
          <w:p w:rsidR="00016086" w:rsidDel="00880BA7" w:rsidRDefault="00016086" w:rsidP="00016086">
            <w:pPr>
              <w:snapToGrid w:val="0"/>
              <w:spacing w:line="560" w:lineRule="exact"/>
              <w:jc w:val="center"/>
              <w:rPr>
                <w:del w:id="195" w:author="齐恩鲁" w:date="2018-01-12T14:01:00Z"/>
                <w:rFonts w:ascii="宋体"/>
                <w:szCs w:val="21"/>
              </w:rPr>
            </w:pPr>
          </w:p>
        </w:tc>
      </w:tr>
      <w:tr w:rsidR="00016086" w:rsidDel="00880BA7" w:rsidTr="00016086">
        <w:trPr>
          <w:trHeight w:val="814"/>
          <w:del w:id="196" w:author="齐恩鲁" w:date="2018-01-12T14:01:00Z"/>
        </w:trPr>
        <w:tc>
          <w:tcPr>
            <w:tcW w:w="2268" w:type="dxa"/>
          </w:tcPr>
          <w:p w:rsidR="00016086" w:rsidDel="00880BA7" w:rsidRDefault="00016086" w:rsidP="00016086">
            <w:pPr>
              <w:snapToGrid w:val="0"/>
              <w:spacing w:line="560" w:lineRule="exact"/>
              <w:rPr>
                <w:del w:id="197" w:author="齐恩鲁" w:date="2018-01-12T14:01:00Z"/>
                <w:rFonts w:ascii="宋体"/>
                <w:szCs w:val="21"/>
              </w:rPr>
            </w:pPr>
            <w:moveTo w:id="198" w:author="齐恩鲁" w:date="2018-01-12T13:52:00Z">
              <w:del w:id="199" w:author="齐恩鲁" w:date="2018-01-12T14:01:00Z">
                <w:r w:rsidDel="00880BA7">
                  <w:rPr>
                    <w:rFonts w:ascii="宋体" w:hint="eastAsia"/>
                    <w:szCs w:val="21"/>
                  </w:rPr>
                  <w:delText>理想气体在298.15K，p</w:delText>
                </w:r>
                <w:r w:rsidDel="00880BA7">
                  <w:rPr>
                    <w:rFonts w:ascii="宋体" w:hint="eastAsia"/>
                    <w:szCs w:val="21"/>
                    <w:vertAlign w:val="superscript"/>
                  </w:rPr>
                  <w:sym w:font="Symbol" w:char="F071"/>
                </w:r>
                <w:r w:rsidDel="00880BA7">
                  <w:rPr>
                    <w:rFonts w:ascii="宋体" w:hint="eastAsia"/>
                    <w:szCs w:val="21"/>
                  </w:rPr>
                  <w:delText>下进行摩尔反应</w:delText>
                </w:r>
              </w:del>
            </w:moveTo>
          </w:p>
        </w:tc>
        <w:tc>
          <w:tcPr>
            <w:tcW w:w="2160" w:type="dxa"/>
          </w:tcPr>
          <w:p w:rsidR="00016086" w:rsidDel="00880BA7" w:rsidRDefault="00016086" w:rsidP="00016086">
            <w:pPr>
              <w:snapToGrid w:val="0"/>
              <w:spacing w:line="560" w:lineRule="exact"/>
              <w:jc w:val="center"/>
              <w:rPr>
                <w:del w:id="200" w:author="齐恩鲁" w:date="2018-01-12T14:01:00Z"/>
                <w:rFonts w:ascii="宋体"/>
                <w:szCs w:val="21"/>
              </w:rPr>
            </w:pPr>
          </w:p>
        </w:tc>
        <w:tc>
          <w:tcPr>
            <w:tcW w:w="1948" w:type="dxa"/>
          </w:tcPr>
          <w:p w:rsidR="00016086" w:rsidDel="00880BA7" w:rsidRDefault="00016086" w:rsidP="00016086">
            <w:pPr>
              <w:snapToGrid w:val="0"/>
              <w:spacing w:line="560" w:lineRule="exact"/>
              <w:jc w:val="center"/>
              <w:rPr>
                <w:del w:id="201" w:author="齐恩鲁" w:date="2018-01-12T14:01:00Z"/>
                <w:rFonts w:ascii="宋体"/>
                <w:szCs w:val="21"/>
              </w:rPr>
            </w:pPr>
          </w:p>
        </w:tc>
        <w:tc>
          <w:tcPr>
            <w:tcW w:w="1948" w:type="dxa"/>
          </w:tcPr>
          <w:p w:rsidR="00016086" w:rsidDel="00880BA7" w:rsidRDefault="00016086" w:rsidP="00016086">
            <w:pPr>
              <w:snapToGrid w:val="0"/>
              <w:spacing w:line="560" w:lineRule="exact"/>
              <w:jc w:val="center"/>
              <w:rPr>
                <w:del w:id="202" w:author="齐恩鲁" w:date="2018-01-12T14:01:00Z"/>
                <w:rFonts w:ascii="宋体"/>
                <w:szCs w:val="21"/>
              </w:rPr>
            </w:pPr>
          </w:p>
        </w:tc>
      </w:tr>
      <w:moveToRangeEnd w:id="176"/>
    </w:tbl>
    <w:p w:rsidR="00810A5C" w:rsidDel="00016086" w:rsidRDefault="00810A5C">
      <w:pPr>
        <w:snapToGrid w:val="0"/>
        <w:spacing w:line="560" w:lineRule="exact"/>
        <w:rPr>
          <w:del w:id="203" w:author="齐恩鲁" w:date="2018-01-12T13:53:00Z"/>
          <w:rFonts w:ascii="宋体"/>
          <w:sz w:val="24"/>
          <w:u w:val="single"/>
        </w:rPr>
      </w:pPr>
    </w:p>
    <w:tbl>
      <w:tblPr>
        <w:tblpPr w:leftFromText="180" w:rightFromText="180" w:vertAnchor="text" w:horzAnchor="page" w:tblpX="2017" w:tblpY="1022"/>
        <w:tblOverlap w:val="never"/>
        <w:tblW w:w="8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2160"/>
        <w:gridCol w:w="1948"/>
        <w:gridCol w:w="1948"/>
      </w:tblGrid>
      <w:tr w:rsidR="00810A5C" w:rsidDel="00880BA7">
        <w:trPr>
          <w:del w:id="204" w:author="齐恩鲁" w:date="2018-01-12T14:01:00Z"/>
        </w:trPr>
        <w:tc>
          <w:tcPr>
            <w:tcW w:w="2268" w:type="dxa"/>
          </w:tcPr>
          <w:p w:rsidR="00810A5C" w:rsidDel="00880BA7" w:rsidRDefault="00810A5C">
            <w:pPr>
              <w:snapToGrid w:val="0"/>
              <w:spacing w:line="560" w:lineRule="exact"/>
              <w:rPr>
                <w:del w:id="205" w:author="齐恩鲁" w:date="2018-01-12T14:01:00Z"/>
                <w:rFonts w:ascii="宋体"/>
                <w:szCs w:val="21"/>
              </w:rPr>
            </w:pPr>
            <w:moveFromRangeStart w:id="206" w:author="齐恩鲁" w:date="2018-01-12T13:52:00Z" w:name="move503528506"/>
          </w:p>
        </w:tc>
        <w:tc>
          <w:tcPr>
            <w:tcW w:w="2160" w:type="dxa"/>
          </w:tcPr>
          <w:p w:rsidR="00810A5C" w:rsidDel="00880BA7" w:rsidRDefault="00EC654E">
            <w:pPr>
              <w:snapToGrid w:val="0"/>
              <w:spacing w:line="560" w:lineRule="exact"/>
              <w:jc w:val="center"/>
              <w:rPr>
                <w:del w:id="207" w:author="齐恩鲁" w:date="2018-01-12T14:01:00Z"/>
                <w:rFonts w:ascii="宋体"/>
                <w:szCs w:val="21"/>
              </w:rPr>
            </w:pPr>
            <w:moveFrom w:id="208" w:author="齐恩鲁" w:date="2018-01-12T13:52:00Z">
              <w:del w:id="209" w:author="齐恩鲁" w:date="2018-01-12T14:01:00Z">
                <w:r w:rsidDel="00880BA7">
                  <w:rPr>
                    <w:rFonts w:ascii="宋体"/>
                    <w:szCs w:val="21"/>
                  </w:rPr>
                  <w:sym w:font="Symbol" w:char="F044"/>
                </w:r>
                <w:r w:rsidDel="00880BA7">
                  <w:rPr>
                    <w:rFonts w:ascii="宋体"/>
                    <w:i/>
                    <w:szCs w:val="21"/>
                  </w:rPr>
                  <w:delText>U</w:delText>
                </w:r>
              </w:del>
            </w:moveFrom>
          </w:p>
        </w:tc>
        <w:tc>
          <w:tcPr>
            <w:tcW w:w="1948" w:type="dxa"/>
          </w:tcPr>
          <w:p w:rsidR="00810A5C" w:rsidDel="00880BA7" w:rsidRDefault="00EC654E">
            <w:pPr>
              <w:snapToGrid w:val="0"/>
              <w:spacing w:line="560" w:lineRule="exact"/>
              <w:jc w:val="center"/>
              <w:rPr>
                <w:del w:id="210" w:author="齐恩鲁" w:date="2018-01-12T14:01:00Z"/>
                <w:rFonts w:ascii="宋体"/>
                <w:szCs w:val="21"/>
              </w:rPr>
            </w:pPr>
            <w:moveFrom w:id="211" w:author="齐恩鲁" w:date="2018-01-12T13:52:00Z">
              <w:del w:id="212" w:author="齐恩鲁" w:date="2018-01-12T14:01:00Z">
                <w:r w:rsidDel="00880BA7">
                  <w:rPr>
                    <w:rFonts w:ascii="宋体"/>
                    <w:szCs w:val="21"/>
                  </w:rPr>
                  <w:sym w:font="Symbol" w:char="F044"/>
                </w:r>
                <w:r w:rsidDel="00880BA7">
                  <w:rPr>
                    <w:rFonts w:ascii="宋体"/>
                    <w:i/>
                    <w:szCs w:val="21"/>
                  </w:rPr>
                  <w:delText>H</w:delText>
                </w:r>
              </w:del>
            </w:moveFrom>
          </w:p>
        </w:tc>
        <w:tc>
          <w:tcPr>
            <w:tcW w:w="1948" w:type="dxa"/>
          </w:tcPr>
          <w:p w:rsidR="00810A5C" w:rsidDel="00880BA7" w:rsidRDefault="00EC654E">
            <w:pPr>
              <w:snapToGrid w:val="0"/>
              <w:spacing w:line="560" w:lineRule="exact"/>
              <w:jc w:val="center"/>
              <w:rPr>
                <w:del w:id="213" w:author="齐恩鲁" w:date="2018-01-12T14:01:00Z"/>
                <w:rFonts w:ascii="宋体"/>
                <w:szCs w:val="21"/>
              </w:rPr>
            </w:pPr>
            <w:moveFrom w:id="214" w:author="齐恩鲁" w:date="2018-01-12T13:52:00Z">
              <w:del w:id="215" w:author="齐恩鲁" w:date="2018-01-12T14:01:00Z">
                <w:r w:rsidDel="00880BA7">
                  <w:rPr>
                    <w:rFonts w:ascii="宋体"/>
                    <w:szCs w:val="21"/>
                  </w:rPr>
                  <w:sym w:font="Symbol" w:char="F044"/>
                </w:r>
                <w:r w:rsidDel="00880BA7">
                  <w:rPr>
                    <w:rFonts w:ascii="宋体"/>
                    <w:i/>
                    <w:szCs w:val="21"/>
                  </w:rPr>
                  <w:delText>S</w:delText>
                </w:r>
              </w:del>
            </w:moveFrom>
          </w:p>
        </w:tc>
      </w:tr>
      <w:tr w:rsidR="00810A5C" w:rsidDel="00880BA7">
        <w:trPr>
          <w:del w:id="216" w:author="齐恩鲁" w:date="2018-01-12T14:01:00Z"/>
        </w:trPr>
        <w:tc>
          <w:tcPr>
            <w:tcW w:w="2268" w:type="dxa"/>
          </w:tcPr>
          <w:p w:rsidR="00810A5C" w:rsidDel="00880BA7" w:rsidRDefault="00EC654E">
            <w:pPr>
              <w:snapToGrid w:val="0"/>
              <w:spacing w:line="560" w:lineRule="exact"/>
              <w:rPr>
                <w:del w:id="217" w:author="齐恩鲁" w:date="2018-01-12T14:01:00Z"/>
                <w:rFonts w:ascii="宋体"/>
                <w:szCs w:val="21"/>
              </w:rPr>
            </w:pPr>
            <w:moveFrom w:id="218" w:author="齐恩鲁" w:date="2018-01-12T13:52:00Z">
              <w:del w:id="219" w:author="齐恩鲁" w:date="2018-01-12T14:01:00Z">
                <w:r w:rsidDel="00880BA7">
                  <w:rPr>
                    <w:rFonts w:ascii="宋体" w:cs="宋体" w:hint="eastAsia"/>
                    <w:kern w:val="0"/>
                    <w:szCs w:val="21"/>
                  </w:rPr>
                  <w:delText>理想气体单纯</w:delText>
                </w:r>
                <w:r w:rsidDel="00880BA7">
                  <w:rPr>
                    <w:rFonts w:ascii="宋体"/>
                    <w:b/>
                    <w:bCs/>
                    <w:i/>
                    <w:iCs/>
                    <w:kern w:val="0"/>
                    <w:szCs w:val="21"/>
                  </w:rPr>
                  <w:delText>pVT</w:delText>
                </w:r>
                <w:r w:rsidDel="00880BA7">
                  <w:rPr>
                    <w:rFonts w:ascii="宋体" w:cs="宋体" w:hint="eastAsia"/>
                    <w:kern w:val="0"/>
                    <w:szCs w:val="21"/>
                  </w:rPr>
                  <w:delText>变化（物质量为</w:delText>
                </w:r>
                <w:r w:rsidDel="00880BA7">
                  <w:rPr>
                    <w:rFonts w:ascii="宋体"/>
                    <w:b/>
                    <w:bCs/>
                    <w:i/>
                    <w:iCs/>
                    <w:kern w:val="0"/>
                    <w:szCs w:val="21"/>
                  </w:rPr>
                  <w:delText>n</w:delText>
                </w:r>
                <w:r w:rsidDel="00880BA7">
                  <w:rPr>
                    <w:rFonts w:ascii="宋体" w:cs="宋体" w:hint="eastAsia"/>
                    <w:kern w:val="0"/>
                    <w:szCs w:val="21"/>
                  </w:rPr>
                  <w:delText>，由</w:delText>
                </w:r>
                <w:r w:rsidDel="00880BA7">
                  <w:rPr>
                    <w:rFonts w:ascii="宋体"/>
                    <w:b/>
                    <w:bCs/>
                    <w:i/>
                    <w:iCs/>
                    <w:kern w:val="0"/>
                    <w:szCs w:val="21"/>
                  </w:rPr>
                  <w:delText>T</w:delText>
                </w:r>
                <w:r w:rsidDel="00880BA7">
                  <w:rPr>
                    <w:rFonts w:ascii="宋体"/>
                    <w:b/>
                    <w:bCs/>
                    <w:kern w:val="0"/>
                    <w:szCs w:val="21"/>
                  </w:rPr>
                  <w:delText>1,</w:delText>
                </w:r>
                <w:r w:rsidDel="00880BA7">
                  <w:rPr>
                    <w:rFonts w:ascii="宋体"/>
                    <w:b/>
                    <w:bCs/>
                    <w:i/>
                    <w:iCs/>
                    <w:kern w:val="0"/>
                    <w:szCs w:val="21"/>
                  </w:rPr>
                  <w:delText>p</w:delText>
                </w:r>
                <w:r w:rsidDel="00880BA7">
                  <w:rPr>
                    <w:rFonts w:ascii="宋体"/>
                    <w:b/>
                    <w:bCs/>
                    <w:kern w:val="0"/>
                    <w:szCs w:val="21"/>
                  </w:rPr>
                  <w:delText>1</w:delText>
                </w:r>
                <w:r w:rsidDel="00880BA7">
                  <w:rPr>
                    <w:rFonts w:ascii="宋体"/>
                    <w:b/>
                    <w:bCs/>
                    <w:kern w:val="0"/>
                    <w:szCs w:val="21"/>
                  </w:rPr>
                  <w:sym w:font="Symbol" w:char="F0AE"/>
                </w:r>
                <w:r w:rsidDel="00880BA7">
                  <w:rPr>
                    <w:rFonts w:ascii="宋体"/>
                    <w:b/>
                    <w:bCs/>
                    <w:i/>
                    <w:iCs/>
                    <w:kern w:val="0"/>
                    <w:szCs w:val="21"/>
                  </w:rPr>
                  <w:delText>T</w:delText>
                </w:r>
                <w:r w:rsidDel="00880BA7">
                  <w:rPr>
                    <w:rFonts w:ascii="宋体"/>
                    <w:b/>
                    <w:bCs/>
                    <w:kern w:val="0"/>
                    <w:szCs w:val="21"/>
                  </w:rPr>
                  <w:delText>2,</w:delText>
                </w:r>
                <w:r w:rsidDel="00880BA7">
                  <w:rPr>
                    <w:rFonts w:ascii="宋体"/>
                    <w:b/>
                    <w:bCs/>
                    <w:i/>
                    <w:iCs/>
                    <w:kern w:val="0"/>
                    <w:szCs w:val="21"/>
                  </w:rPr>
                  <w:delText>p</w:delText>
                </w:r>
                <w:r w:rsidDel="00880BA7">
                  <w:rPr>
                    <w:rFonts w:ascii="宋体"/>
                    <w:b/>
                    <w:bCs/>
                    <w:kern w:val="0"/>
                    <w:szCs w:val="21"/>
                  </w:rPr>
                  <w:delText>2</w:delText>
                </w:r>
                <w:r w:rsidDel="00880BA7">
                  <w:rPr>
                    <w:rFonts w:ascii="宋体" w:cs="宋体" w:hint="eastAsia"/>
                    <w:kern w:val="0"/>
                    <w:szCs w:val="21"/>
                  </w:rPr>
                  <w:delText>）</w:delText>
                </w:r>
              </w:del>
            </w:moveFrom>
          </w:p>
        </w:tc>
        <w:tc>
          <w:tcPr>
            <w:tcW w:w="2160" w:type="dxa"/>
          </w:tcPr>
          <w:p w:rsidR="00810A5C" w:rsidDel="00880BA7" w:rsidRDefault="00810A5C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del w:id="220" w:author="齐恩鲁" w:date="2018-01-12T14:01:00Z"/>
                <w:rFonts w:ascii="宋体"/>
                <w:kern w:val="0"/>
                <w:szCs w:val="21"/>
              </w:rPr>
            </w:pPr>
          </w:p>
          <w:p w:rsidR="00810A5C" w:rsidDel="00880BA7" w:rsidRDefault="00810A5C">
            <w:pPr>
              <w:autoSpaceDE w:val="0"/>
              <w:autoSpaceDN w:val="0"/>
              <w:adjustRightInd w:val="0"/>
              <w:spacing w:line="560" w:lineRule="exact"/>
              <w:jc w:val="left"/>
              <w:rPr>
                <w:del w:id="221" w:author="齐恩鲁" w:date="2018-01-12T14:01:00Z"/>
                <w:rFonts w:ascii="宋体"/>
                <w:kern w:val="0"/>
                <w:szCs w:val="21"/>
              </w:rPr>
            </w:pPr>
          </w:p>
          <w:p w:rsidR="00810A5C" w:rsidDel="00880BA7" w:rsidRDefault="00810A5C">
            <w:pPr>
              <w:snapToGrid w:val="0"/>
              <w:spacing w:line="560" w:lineRule="exact"/>
              <w:jc w:val="center"/>
              <w:rPr>
                <w:del w:id="222" w:author="齐恩鲁" w:date="2018-01-12T14:01:00Z"/>
                <w:rFonts w:ascii="宋体"/>
                <w:szCs w:val="21"/>
              </w:rPr>
            </w:pPr>
          </w:p>
        </w:tc>
        <w:tc>
          <w:tcPr>
            <w:tcW w:w="1948" w:type="dxa"/>
          </w:tcPr>
          <w:p w:rsidR="00810A5C" w:rsidDel="00880BA7" w:rsidRDefault="00810A5C">
            <w:pPr>
              <w:autoSpaceDE w:val="0"/>
              <w:autoSpaceDN w:val="0"/>
              <w:adjustRightInd w:val="0"/>
              <w:spacing w:line="560" w:lineRule="exact"/>
              <w:jc w:val="left"/>
              <w:rPr>
                <w:del w:id="223" w:author="齐恩鲁" w:date="2018-01-12T14:01:00Z"/>
                <w:rFonts w:ascii="宋体"/>
                <w:kern w:val="0"/>
                <w:szCs w:val="21"/>
              </w:rPr>
            </w:pPr>
          </w:p>
          <w:p w:rsidR="00810A5C" w:rsidDel="00880BA7" w:rsidRDefault="00810A5C">
            <w:pPr>
              <w:snapToGrid w:val="0"/>
              <w:spacing w:line="560" w:lineRule="exact"/>
              <w:jc w:val="center"/>
              <w:rPr>
                <w:del w:id="224" w:author="齐恩鲁" w:date="2018-01-12T14:01:00Z"/>
                <w:rFonts w:ascii="宋体"/>
                <w:szCs w:val="21"/>
              </w:rPr>
            </w:pPr>
          </w:p>
        </w:tc>
        <w:tc>
          <w:tcPr>
            <w:tcW w:w="1948" w:type="dxa"/>
          </w:tcPr>
          <w:p w:rsidR="00810A5C" w:rsidDel="00880BA7" w:rsidRDefault="00810A5C">
            <w:pPr>
              <w:snapToGrid w:val="0"/>
              <w:spacing w:line="560" w:lineRule="exact"/>
              <w:jc w:val="center"/>
              <w:rPr>
                <w:del w:id="225" w:author="齐恩鲁" w:date="2018-01-12T14:01:00Z"/>
                <w:rFonts w:ascii="宋体"/>
                <w:szCs w:val="21"/>
              </w:rPr>
            </w:pPr>
          </w:p>
        </w:tc>
      </w:tr>
      <w:tr w:rsidR="00810A5C" w:rsidDel="00880BA7">
        <w:trPr>
          <w:trHeight w:val="814"/>
          <w:del w:id="226" w:author="齐恩鲁" w:date="2018-01-12T14:01:00Z"/>
        </w:trPr>
        <w:tc>
          <w:tcPr>
            <w:tcW w:w="2268" w:type="dxa"/>
          </w:tcPr>
          <w:p w:rsidR="00810A5C" w:rsidDel="00880BA7" w:rsidRDefault="00EC654E">
            <w:pPr>
              <w:snapToGrid w:val="0"/>
              <w:spacing w:line="560" w:lineRule="exact"/>
              <w:rPr>
                <w:del w:id="227" w:author="齐恩鲁" w:date="2018-01-12T14:01:00Z"/>
                <w:rFonts w:ascii="宋体"/>
                <w:szCs w:val="21"/>
              </w:rPr>
            </w:pPr>
            <w:moveFrom w:id="228" w:author="齐恩鲁" w:date="2018-01-12T13:52:00Z">
              <w:del w:id="229" w:author="齐恩鲁" w:date="2018-01-12T14:01:00Z">
                <w:r w:rsidDel="00880BA7">
                  <w:rPr>
                    <w:rFonts w:ascii="宋体" w:hint="eastAsia"/>
                    <w:szCs w:val="21"/>
                  </w:rPr>
                  <w:delText>理想气体在298.15K，p</w:delText>
                </w:r>
                <w:r w:rsidDel="00880BA7">
                  <w:rPr>
                    <w:rFonts w:ascii="宋体" w:hint="eastAsia"/>
                    <w:szCs w:val="21"/>
                    <w:vertAlign w:val="superscript"/>
                  </w:rPr>
                  <w:sym w:font="Symbol" w:char="F071"/>
                </w:r>
                <w:r w:rsidDel="00880BA7">
                  <w:rPr>
                    <w:rFonts w:ascii="宋体" w:hint="eastAsia"/>
                    <w:szCs w:val="21"/>
                  </w:rPr>
                  <w:delText>下进行摩尔反应</w:delText>
                </w:r>
              </w:del>
            </w:moveFrom>
          </w:p>
        </w:tc>
        <w:tc>
          <w:tcPr>
            <w:tcW w:w="2160" w:type="dxa"/>
          </w:tcPr>
          <w:p w:rsidR="00810A5C" w:rsidDel="00880BA7" w:rsidRDefault="00810A5C">
            <w:pPr>
              <w:snapToGrid w:val="0"/>
              <w:spacing w:line="560" w:lineRule="exact"/>
              <w:jc w:val="center"/>
              <w:rPr>
                <w:del w:id="230" w:author="齐恩鲁" w:date="2018-01-12T14:01:00Z"/>
                <w:rFonts w:ascii="宋体"/>
                <w:szCs w:val="21"/>
              </w:rPr>
            </w:pPr>
          </w:p>
        </w:tc>
        <w:tc>
          <w:tcPr>
            <w:tcW w:w="1948" w:type="dxa"/>
          </w:tcPr>
          <w:p w:rsidR="00810A5C" w:rsidDel="00880BA7" w:rsidRDefault="00810A5C">
            <w:pPr>
              <w:snapToGrid w:val="0"/>
              <w:spacing w:line="560" w:lineRule="exact"/>
              <w:jc w:val="center"/>
              <w:rPr>
                <w:del w:id="231" w:author="齐恩鲁" w:date="2018-01-12T14:01:00Z"/>
                <w:rFonts w:ascii="宋体"/>
                <w:szCs w:val="21"/>
              </w:rPr>
            </w:pPr>
          </w:p>
        </w:tc>
        <w:tc>
          <w:tcPr>
            <w:tcW w:w="1948" w:type="dxa"/>
          </w:tcPr>
          <w:p w:rsidR="00810A5C" w:rsidDel="00880BA7" w:rsidRDefault="00810A5C">
            <w:pPr>
              <w:snapToGrid w:val="0"/>
              <w:spacing w:line="560" w:lineRule="exact"/>
              <w:jc w:val="center"/>
              <w:rPr>
                <w:del w:id="232" w:author="齐恩鲁" w:date="2018-01-12T14:01:00Z"/>
                <w:rFonts w:ascii="宋体"/>
                <w:szCs w:val="21"/>
              </w:rPr>
            </w:pPr>
          </w:p>
        </w:tc>
      </w:tr>
      <w:moveFromRangeEnd w:id="206"/>
    </w:tbl>
    <w:p w:rsidR="00810A5C" w:rsidDel="00016086" w:rsidRDefault="00810A5C">
      <w:pPr>
        <w:snapToGrid w:val="0"/>
        <w:spacing w:line="560" w:lineRule="exact"/>
        <w:rPr>
          <w:del w:id="233" w:author="齐恩鲁" w:date="2018-01-12T13:52:00Z"/>
          <w:rFonts w:ascii="宋体"/>
          <w:sz w:val="24"/>
        </w:rPr>
      </w:pPr>
    </w:p>
    <w:p w:rsidR="00810A5C" w:rsidDel="00016086" w:rsidRDefault="00810A5C">
      <w:pPr>
        <w:snapToGrid w:val="0"/>
        <w:spacing w:line="560" w:lineRule="exact"/>
        <w:rPr>
          <w:del w:id="234" w:author="齐恩鲁" w:date="2018-01-12T13:52:00Z"/>
          <w:rFonts w:ascii="宋体"/>
          <w:sz w:val="24"/>
        </w:rPr>
      </w:pPr>
    </w:p>
    <w:p w:rsidR="00810A5C" w:rsidDel="00880BA7" w:rsidRDefault="00EC654E">
      <w:pPr>
        <w:snapToGrid w:val="0"/>
        <w:spacing w:line="560" w:lineRule="exact"/>
        <w:rPr>
          <w:del w:id="235" w:author="齐恩鲁" w:date="2018-01-12T14:01:00Z"/>
          <w:rFonts w:ascii="宋体"/>
          <w:sz w:val="24"/>
        </w:rPr>
      </w:pPr>
      <w:del w:id="236" w:author="齐恩鲁" w:date="2018-01-12T14:01:00Z">
        <w:r w:rsidDel="00880BA7">
          <w:rPr>
            <w:rFonts w:ascii="宋体" w:hint="eastAsia"/>
            <w:sz w:val="24"/>
          </w:rPr>
          <w:delText>2、写出下列定律或方程的数学表达式，用简单的一句话说明其主要应用或要解决什么问题？</w:delText>
        </w:r>
      </w:del>
    </w:p>
    <w:p w:rsidR="00810A5C" w:rsidDel="00880BA7" w:rsidRDefault="00EC654E">
      <w:pPr>
        <w:adjustRightInd w:val="0"/>
        <w:snapToGrid w:val="0"/>
        <w:spacing w:line="560" w:lineRule="exact"/>
        <w:ind w:left="1065" w:hanging="165"/>
        <w:rPr>
          <w:del w:id="237" w:author="齐恩鲁" w:date="2018-01-12T14:01:00Z"/>
          <w:rFonts w:ascii="宋体"/>
          <w:sz w:val="24"/>
        </w:rPr>
      </w:pPr>
      <w:del w:id="238" w:author="齐恩鲁" w:date="2018-01-12T14:01:00Z">
        <w:r w:rsidDel="00880BA7">
          <w:rPr>
            <w:rFonts w:ascii="宋体" w:hint="eastAsia"/>
            <w:sz w:val="24"/>
          </w:rPr>
          <w:delText>（1）</w:delText>
        </w:r>
        <w:r w:rsidDel="00880BA7">
          <w:rPr>
            <w:rFonts w:ascii="宋体"/>
            <w:sz w:val="24"/>
          </w:rPr>
          <w:delText>   </w:delText>
        </w:r>
        <w:r w:rsidDel="00880BA7">
          <w:rPr>
            <w:rFonts w:ascii="宋体"/>
            <w:sz w:val="24"/>
          </w:rPr>
          <w:delText xml:space="preserve"> </w:delText>
        </w:r>
        <w:r w:rsidDel="00880BA7">
          <w:rPr>
            <w:rFonts w:ascii="宋体" w:hint="eastAsia"/>
            <w:sz w:val="24"/>
          </w:rPr>
          <w:delText>热力学第一定律；第二定律；第三定律。</w:delText>
        </w:r>
      </w:del>
    </w:p>
    <w:p w:rsidR="00810A5C" w:rsidDel="00880BA7" w:rsidRDefault="00EC654E">
      <w:pPr>
        <w:adjustRightInd w:val="0"/>
        <w:snapToGrid w:val="0"/>
        <w:spacing w:line="560" w:lineRule="exact"/>
        <w:ind w:left="1065" w:hanging="165"/>
        <w:rPr>
          <w:del w:id="239" w:author="齐恩鲁" w:date="2018-01-12T14:01:00Z"/>
          <w:rFonts w:ascii="宋体"/>
          <w:sz w:val="24"/>
        </w:rPr>
      </w:pPr>
      <w:del w:id="240" w:author="齐恩鲁" w:date="2018-01-12T14:01:00Z">
        <w:r w:rsidDel="00880BA7">
          <w:rPr>
            <w:rFonts w:ascii="宋体" w:hint="eastAsia"/>
            <w:sz w:val="24"/>
          </w:rPr>
          <w:delText>（2）</w:delText>
        </w:r>
        <w:r w:rsidDel="00880BA7">
          <w:rPr>
            <w:rFonts w:ascii="宋体"/>
            <w:sz w:val="24"/>
          </w:rPr>
          <w:delText>   </w:delText>
        </w:r>
        <w:r w:rsidDel="00880BA7">
          <w:rPr>
            <w:rFonts w:ascii="宋体"/>
            <w:sz w:val="24"/>
          </w:rPr>
          <w:delText xml:space="preserve"> </w:delText>
        </w:r>
        <w:r w:rsidDel="00880BA7">
          <w:rPr>
            <w:rFonts w:ascii="宋体" w:hint="eastAsia"/>
            <w:sz w:val="24"/>
          </w:rPr>
          <w:delText>化学反应的恒温方程。</w:delText>
        </w:r>
      </w:del>
    </w:p>
    <w:p w:rsidR="00810A5C" w:rsidDel="00880BA7" w:rsidRDefault="00EC654E">
      <w:pPr>
        <w:adjustRightInd w:val="0"/>
        <w:snapToGrid w:val="0"/>
        <w:spacing w:line="560" w:lineRule="exact"/>
        <w:ind w:left="1065" w:hanging="165"/>
        <w:rPr>
          <w:del w:id="241" w:author="齐恩鲁" w:date="2018-01-12T14:01:00Z"/>
          <w:rFonts w:ascii="宋体"/>
          <w:sz w:val="24"/>
        </w:rPr>
      </w:pPr>
      <w:del w:id="242" w:author="齐恩鲁" w:date="2018-01-12T14:01:00Z">
        <w:r w:rsidDel="00880BA7">
          <w:rPr>
            <w:rFonts w:ascii="宋体" w:hint="eastAsia"/>
            <w:sz w:val="24"/>
          </w:rPr>
          <w:delText>（3）</w:delText>
        </w:r>
        <w:r w:rsidDel="00880BA7">
          <w:rPr>
            <w:rFonts w:ascii="宋体"/>
            <w:sz w:val="24"/>
          </w:rPr>
          <w:delText>   </w:delText>
        </w:r>
        <w:r w:rsidDel="00880BA7">
          <w:rPr>
            <w:rFonts w:ascii="宋体"/>
            <w:sz w:val="24"/>
          </w:rPr>
          <w:delText xml:space="preserve"> </w:delText>
        </w:r>
        <w:r w:rsidDel="00880BA7">
          <w:rPr>
            <w:rFonts w:ascii="宋体" w:hint="eastAsia"/>
            <w:sz w:val="24"/>
          </w:rPr>
          <w:delText>相律。</w:delText>
        </w:r>
        <w:r w:rsidDel="00880BA7">
          <w:rPr>
            <w:rFonts w:ascii="宋体"/>
            <w:sz w:val="24"/>
          </w:rPr>
          <w:delText> </w:delText>
        </w:r>
      </w:del>
    </w:p>
    <w:p w:rsidR="00810A5C" w:rsidDel="00880BA7" w:rsidRDefault="00EC654E">
      <w:pPr>
        <w:autoSpaceDE w:val="0"/>
        <w:autoSpaceDN w:val="0"/>
        <w:adjustRightInd w:val="0"/>
        <w:spacing w:line="560" w:lineRule="exact"/>
        <w:jc w:val="left"/>
        <w:rPr>
          <w:del w:id="243" w:author="齐恩鲁" w:date="2018-01-12T14:01:00Z"/>
          <w:rFonts w:ascii="宋体" w:cs="宋体"/>
          <w:kern w:val="0"/>
          <w:sz w:val="24"/>
        </w:rPr>
      </w:pPr>
      <w:del w:id="244" w:author="齐恩鲁" w:date="2018-01-12T14:01:00Z">
        <w:r w:rsidDel="00880BA7">
          <w:rPr>
            <w:rFonts w:ascii="宋体" w:hint="eastAsia"/>
            <w:kern w:val="0"/>
            <w:sz w:val="24"/>
          </w:rPr>
          <w:delText>3、</w:delText>
        </w:r>
        <w:r w:rsidDel="00880BA7">
          <w:rPr>
            <w:rFonts w:ascii="宋体" w:cs="宋体" w:hint="eastAsia"/>
            <w:kern w:val="0"/>
            <w:sz w:val="24"/>
          </w:rPr>
          <w:delText>画出水在通常条件下的相图，解释压力增大冰的熔点如何变化？为什么夏天遇到冷空气会下雨甚至会下冰雹？而冬天往往遇冷空气会下雪？水的三相点与通常所说的水的凝固点差别是什么？</w:delText>
        </w:r>
      </w:del>
    </w:p>
    <w:p w:rsidR="00810A5C" w:rsidDel="00016086" w:rsidRDefault="00810A5C">
      <w:pPr>
        <w:adjustRightInd w:val="0"/>
        <w:snapToGrid w:val="0"/>
        <w:spacing w:line="560" w:lineRule="exact"/>
        <w:ind w:left="420"/>
        <w:rPr>
          <w:del w:id="245" w:author="齐恩鲁" w:date="2018-01-12T13:53:00Z"/>
          <w:rFonts w:ascii="宋体"/>
          <w:sz w:val="24"/>
        </w:rPr>
      </w:pPr>
    </w:p>
    <w:p w:rsidR="00810A5C" w:rsidDel="00016086" w:rsidRDefault="00810A5C">
      <w:pPr>
        <w:adjustRightInd w:val="0"/>
        <w:snapToGrid w:val="0"/>
        <w:spacing w:line="560" w:lineRule="exact"/>
        <w:ind w:left="420"/>
        <w:rPr>
          <w:del w:id="246" w:author="齐恩鲁" w:date="2018-01-12T13:53:00Z"/>
          <w:rFonts w:ascii="宋体"/>
          <w:sz w:val="24"/>
        </w:rPr>
      </w:pPr>
    </w:p>
    <w:p w:rsidR="00810A5C" w:rsidDel="00016086" w:rsidRDefault="00810A5C">
      <w:pPr>
        <w:spacing w:line="560" w:lineRule="exact"/>
        <w:rPr>
          <w:del w:id="247" w:author="齐恩鲁" w:date="2018-01-12T13:53:00Z"/>
        </w:rPr>
      </w:pPr>
    </w:p>
    <w:p w:rsidR="00810A5C" w:rsidDel="00016086" w:rsidRDefault="00810A5C">
      <w:pPr>
        <w:spacing w:line="560" w:lineRule="exact"/>
        <w:rPr>
          <w:del w:id="248" w:author="齐恩鲁" w:date="2018-01-12T13:53:00Z"/>
        </w:rPr>
      </w:pPr>
    </w:p>
    <w:p w:rsidR="00810A5C" w:rsidDel="00016086" w:rsidRDefault="00810A5C">
      <w:pPr>
        <w:spacing w:line="560" w:lineRule="exact"/>
        <w:rPr>
          <w:del w:id="249" w:author="齐恩鲁" w:date="2018-01-12T13:53:00Z"/>
        </w:rPr>
      </w:pPr>
    </w:p>
    <w:p w:rsidR="00810A5C" w:rsidDel="00016086" w:rsidRDefault="00810A5C">
      <w:pPr>
        <w:spacing w:line="560" w:lineRule="exact"/>
        <w:rPr>
          <w:del w:id="250" w:author="齐恩鲁" w:date="2018-01-12T13:53:00Z"/>
        </w:rPr>
      </w:pPr>
    </w:p>
    <w:p w:rsidR="00810A5C" w:rsidDel="00016086" w:rsidRDefault="00810A5C">
      <w:pPr>
        <w:spacing w:line="560" w:lineRule="exact"/>
        <w:rPr>
          <w:del w:id="251" w:author="齐恩鲁" w:date="2018-01-12T13:53:00Z"/>
        </w:rPr>
      </w:pPr>
    </w:p>
    <w:p w:rsidR="00810A5C" w:rsidDel="00016086" w:rsidRDefault="00810A5C">
      <w:pPr>
        <w:spacing w:line="560" w:lineRule="exact"/>
        <w:rPr>
          <w:del w:id="252" w:author="齐恩鲁" w:date="2018-01-12T13:53:00Z"/>
        </w:rPr>
      </w:pPr>
    </w:p>
    <w:p w:rsidR="00810A5C" w:rsidDel="00016086" w:rsidRDefault="00810A5C">
      <w:pPr>
        <w:spacing w:line="560" w:lineRule="exact"/>
        <w:rPr>
          <w:del w:id="253" w:author="齐恩鲁" w:date="2018-01-12T13:53:00Z"/>
        </w:rPr>
      </w:pPr>
    </w:p>
    <w:p w:rsidR="00810A5C" w:rsidDel="00016086" w:rsidRDefault="00810A5C">
      <w:pPr>
        <w:spacing w:line="560" w:lineRule="exact"/>
        <w:rPr>
          <w:del w:id="254" w:author="齐恩鲁" w:date="2018-01-12T13:53:00Z"/>
        </w:rPr>
      </w:pPr>
    </w:p>
    <w:p w:rsidR="00810A5C" w:rsidDel="00016086" w:rsidRDefault="00810A5C">
      <w:pPr>
        <w:spacing w:line="560" w:lineRule="exact"/>
        <w:rPr>
          <w:del w:id="255" w:author="齐恩鲁" w:date="2018-01-12T13:53:00Z"/>
        </w:rPr>
      </w:pPr>
    </w:p>
    <w:p w:rsidR="00810A5C" w:rsidDel="00016086" w:rsidRDefault="00810A5C">
      <w:pPr>
        <w:spacing w:line="560" w:lineRule="exact"/>
        <w:rPr>
          <w:del w:id="256" w:author="齐恩鲁" w:date="2018-01-12T13:53:00Z"/>
        </w:rPr>
      </w:pPr>
    </w:p>
    <w:p w:rsidR="00810A5C" w:rsidDel="00016086" w:rsidRDefault="00810A5C">
      <w:pPr>
        <w:spacing w:line="560" w:lineRule="exact"/>
        <w:rPr>
          <w:del w:id="257" w:author="齐恩鲁" w:date="2018-01-12T13:53:00Z"/>
        </w:rPr>
      </w:pPr>
    </w:p>
    <w:p w:rsidR="00810A5C" w:rsidDel="00016086" w:rsidRDefault="00810A5C">
      <w:pPr>
        <w:spacing w:line="560" w:lineRule="exact"/>
        <w:rPr>
          <w:del w:id="258" w:author="齐恩鲁" w:date="2018-01-12T13:53:00Z"/>
        </w:rPr>
      </w:pPr>
    </w:p>
    <w:p w:rsidR="00810A5C" w:rsidDel="00016086" w:rsidRDefault="00810A5C">
      <w:pPr>
        <w:spacing w:line="560" w:lineRule="exact"/>
        <w:rPr>
          <w:del w:id="259" w:author="齐恩鲁" w:date="2018-01-12T13:53:00Z"/>
        </w:rPr>
      </w:pPr>
    </w:p>
    <w:p w:rsidR="00810A5C" w:rsidDel="00016086" w:rsidRDefault="00810A5C">
      <w:pPr>
        <w:spacing w:line="560" w:lineRule="exact"/>
        <w:rPr>
          <w:del w:id="260" w:author="齐恩鲁" w:date="2018-01-12T13:53:00Z"/>
        </w:rPr>
      </w:pPr>
    </w:p>
    <w:p w:rsidR="00810A5C" w:rsidDel="00016086" w:rsidRDefault="00810A5C">
      <w:pPr>
        <w:spacing w:line="360" w:lineRule="auto"/>
        <w:ind w:leftChars="1072" w:left="2251" w:firstLineChars="200" w:firstLine="480"/>
        <w:rPr>
          <w:del w:id="261" w:author="齐恩鲁" w:date="2018-01-12T13:53:00Z"/>
          <w:rFonts w:ascii="楷体_GB2312" w:eastAsia="楷体_GB2312"/>
          <w:sz w:val="24"/>
        </w:rPr>
      </w:pPr>
    </w:p>
    <w:p w:rsidR="00810A5C" w:rsidDel="00880BA7" w:rsidRDefault="00EC654E">
      <w:pPr>
        <w:spacing w:line="360" w:lineRule="auto"/>
        <w:ind w:leftChars="1072" w:left="2251" w:firstLineChars="200" w:firstLine="480"/>
        <w:rPr>
          <w:del w:id="262" w:author="齐恩鲁" w:date="2018-01-12T14:01:00Z"/>
          <w:rFonts w:ascii="楷体_GB2312" w:eastAsia="楷体_GB2312"/>
          <w:sz w:val="24"/>
        </w:rPr>
      </w:pPr>
      <w:bookmarkStart w:id="263" w:name="_GoBack"/>
      <w:bookmarkEnd w:id="263"/>
      <w:del w:id="264" w:author="齐恩鲁" w:date="2018-01-12T14:01:00Z">
        <w:r w:rsidDel="00880BA7">
          <w:rPr>
            <w:rFonts w:ascii="楷体_GB2312" w:eastAsia="楷体_GB2312" w:hint="eastAsia"/>
            <w:sz w:val="24"/>
          </w:rPr>
          <w:delText>科目：《物理化学》（上）试题(A卷)</w:delText>
        </w:r>
      </w:del>
    </w:p>
    <w:p w:rsidR="00810A5C" w:rsidDel="00880BA7" w:rsidRDefault="00EC654E">
      <w:pPr>
        <w:spacing w:line="360" w:lineRule="auto"/>
        <w:ind w:leftChars="46" w:left="2257" w:hangingChars="900" w:hanging="2160"/>
        <w:rPr>
          <w:del w:id="265" w:author="齐恩鲁" w:date="2018-01-12T14:01:00Z"/>
          <w:rFonts w:ascii="楷体_GB2312" w:eastAsia="楷体_GB2312"/>
          <w:sz w:val="24"/>
        </w:rPr>
      </w:pPr>
      <w:del w:id="266" w:author="齐恩鲁" w:date="2018-01-12T14:01:00Z">
        <w:r w:rsidDel="00880BA7">
          <w:rPr>
            <w:rFonts w:ascii="楷体_GB2312" w:eastAsia="楷体_GB2312" w:hint="eastAsia"/>
            <w:sz w:val="24"/>
          </w:rPr>
          <w:delText>答题纸（学生在答题过程中一律不许将试卷、答题纸拆散，否则该门课程考试成绩以零分记）</w:delText>
        </w:r>
      </w:del>
    </w:p>
    <w:p w:rsidR="00810A5C" w:rsidDel="00880BA7" w:rsidRDefault="00EC654E">
      <w:pPr>
        <w:spacing w:line="360" w:lineRule="auto"/>
        <w:ind w:leftChars="258" w:left="3062" w:hangingChars="900" w:hanging="2520"/>
        <w:rPr>
          <w:del w:id="267" w:author="齐恩鲁" w:date="2018-01-12T14:01:00Z"/>
          <w:rFonts w:ascii="宋体"/>
          <w:sz w:val="28"/>
          <w:szCs w:val="28"/>
          <w:u w:val="single"/>
        </w:rPr>
      </w:pPr>
      <w:del w:id="268" w:author="齐恩鲁" w:date="2018-01-12T14:01:00Z">
        <w:r w:rsidDel="00880BA7">
          <w:rPr>
            <w:rFonts w:ascii="宋体" w:hint="eastAsia"/>
            <w:sz w:val="28"/>
            <w:szCs w:val="28"/>
          </w:rPr>
          <w:delText xml:space="preserve">姓名 </w:delText>
        </w:r>
        <w:r w:rsidR="0030071F" w:rsidRPr="0030071F">
          <w:rPr>
            <w:rFonts w:ascii="宋体"/>
            <w:sz w:val="28"/>
            <w:szCs w:val="28"/>
            <w:u w:val="single"/>
            <w:rPrChange w:id="269" w:author="齐恩鲁" w:date="2018-01-12T13:53:00Z">
              <w:rPr>
                <w:rFonts w:ascii="宋体"/>
                <w:sz w:val="28"/>
                <w:szCs w:val="28"/>
              </w:rPr>
            </w:rPrChange>
          </w:rPr>
          <w:delText xml:space="preserve"> </w:delText>
        </w:r>
        <w:r w:rsidDel="00880BA7">
          <w:rPr>
            <w:rFonts w:ascii="宋体" w:hint="eastAsia"/>
            <w:sz w:val="28"/>
            <w:szCs w:val="28"/>
          </w:rPr>
          <w:delText>学号</w:delText>
        </w:r>
        <w:r w:rsidR="0030071F" w:rsidRPr="0030071F">
          <w:rPr>
            <w:rFonts w:ascii="宋体"/>
            <w:sz w:val="28"/>
            <w:szCs w:val="28"/>
            <w:u w:val="single"/>
            <w:rPrChange w:id="270" w:author="齐恩鲁" w:date="2018-01-12T13:53:00Z">
              <w:rPr>
                <w:rFonts w:ascii="宋体"/>
                <w:sz w:val="28"/>
                <w:szCs w:val="28"/>
              </w:rPr>
            </w:rPrChange>
          </w:rPr>
          <w:delText xml:space="preserve">  </w:delText>
        </w:r>
        <w:r w:rsidDel="00880BA7">
          <w:rPr>
            <w:rFonts w:ascii="宋体" w:hint="eastAsia"/>
            <w:sz w:val="28"/>
            <w:szCs w:val="28"/>
          </w:rPr>
          <w:delText xml:space="preserve"> 专业</w:delText>
        </w:r>
      </w:del>
    </w:p>
    <w:p w:rsidR="00000000" w:rsidRDefault="00D274BE">
      <w:pPr>
        <w:spacing w:line="360" w:lineRule="auto"/>
        <w:rPr>
          <w:del w:id="271" w:author="齐恩鲁" w:date="2018-01-12T14:01:00Z"/>
          <w:rFonts w:ascii="宋体"/>
          <w:sz w:val="28"/>
          <w:szCs w:val="28"/>
          <w:u w:val="single"/>
        </w:rPr>
        <w:pPrChange w:id="272" w:author="齐恩鲁" w:date="2018-01-12T14:01:00Z">
          <w:pPr>
            <w:spacing w:line="360" w:lineRule="auto"/>
            <w:ind w:leftChars="258" w:left="3062" w:hangingChars="900" w:hanging="2520"/>
          </w:pPr>
        </w:pPrChange>
      </w:pPr>
    </w:p>
    <w:p w:rsidR="00880BA7" w:rsidRDefault="00880BA7" w:rsidP="00880BA7">
      <w:pPr>
        <w:spacing w:line="560" w:lineRule="exact"/>
        <w:rPr>
          <w:ins w:id="273" w:author="齐恩鲁" w:date="2018-01-12T14:01:00Z"/>
          <w:rFonts w:ascii="宋体"/>
          <w:sz w:val="28"/>
          <w:szCs w:val="28"/>
        </w:rPr>
      </w:pPr>
      <w:ins w:id="274" w:author="齐恩鲁" w:date="2018-01-12T14:01:00Z">
        <w:r>
          <w:rPr>
            <w:rFonts w:ascii="宋体" w:hAnsi="宋体" w:hint="eastAsia"/>
            <w:b/>
            <w:bCs/>
            <w:sz w:val="28"/>
            <w:szCs w:val="28"/>
          </w:rPr>
          <w:t>附件</w:t>
        </w:r>
        <w:r>
          <w:rPr>
            <w:rFonts w:ascii="宋体" w:hint="eastAsia"/>
            <w:b/>
            <w:bCs/>
            <w:sz w:val="28"/>
            <w:szCs w:val="28"/>
          </w:rPr>
          <w:t xml:space="preserve">1 </w:t>
        </w:r>
        <w:r>
          <w:rPr>
            <w:rFonts w:ascii="宋体" w:hint="eastAsia"/>
            <w:sz w:val="28"/>
            <w:szCs w:val="28"/>
          </w:rPr>
          <w:t xml:space="preserve">    </w:t>
        </w:r>
      </w:ins>
    </w:p>
    <w:p w:rsidR="00880BA7" w:rsidRDefault="00880BA7" w:rsidP="00880BA7">
      <w:pPr>
        <w:spacing w:line="560" w:lineRule="exact"/>
        <w:jc w:val="center"/>
        <w:rPr>
          <w:ins w:id="275" w:author="齐恩鲁" w:date="2018-01-12T14:01:00Z"/>
          <w:rFonts w:ascii="黑体" w:eastAsia="黑体"/>
          <w:sz w:val="28"/>
          <w:szCs w:val="28"/>
        </w:rPr>
      </w:pPr>
      <w:ins w:id="276" w:author="齐恩鲁" w:date="2018-01-12T14:01:00Z">
        <w:r>
          <w:rPr>
            <w:rFonts w:ascii="宋体" w:hAnsi="宋体" w:hint="eastAsia"/>
            <w:sz w:val="28"/>
            <w:szCs w:val="28"/>
          </w:rPr>
          <w:t>海南大学</w:t>
        </w:r>
        <w:r>
          <w:rPr>
            <w:rFonts w:ascii="宋体" w:hint="eastAsia"/>
            <w:sz w:val="28"/>
            <w:szCs w:val="28"/>
          </w:rPr>
          <w:t xml:space="preserve">20  </w:t>
        </w:r>
        <w:r>
          <w:rPr>
            <w:rFonts w:ascii="宋体" w:hAnsi="宋体" w:hint="eastAsia"/>
            <w:sz w:val="28"/>
            <w:szCs w:val="28"/>
          </w:rPr>
          <w:t xml:space="preserve"> </w:t>
        </w:r>
        <w:r>
          <w:rPr>
            <w:rFonts w:ascii="宋体" w:hint="eastAsia"/>
            <w:sz w:val="28"/>
            <w:szCs w:val="28"/>
          </w:rPr>
          <w:t xml:space="preserve">-20 </w:t>
        </w:r>
        <w:r>
          <w:rPr>
            <w:rFonts w:ascii="宋体" w:hAnsi="宋体" w:hint="eastAsia"/>
            <w:sz w:val="28"/>
            <w:szCs w:val="28"/>
          </w:rPr>
          <w:t xml:space="preserve"> </w:t>
        </w:r>
        <w:r>
          <w:rPr>
            <w:rFonts w:ascii="宋体" w:hint="eastAsia"/>
            <w:sz w:val="28"/>
            <w:szCs w:val="28"/>
          </w:rPr>
          <w:t xml:space="preserve"> </w:t>
        </w:r>
        <w:r>
          <w:rPr>
            <w:rFonts w:ascii="宋体" w:hAnsi="宋体" w:hint="eastAsia"/>
            <w:sz w:val="28"/>
            <w:szCs w:val="28"/>
          </w:rPr>
          <w:t>学</w:t>
        </w:r>
        <w:proofErr w:type="gramStart"/>
        <w:r>
          <w:rPr>
            <w:rFonts w:ascii="宋体" w:hAnsi="宋体" w:hint="eastAsia"/>
            <w:sz w:val="28"/>
            <w:szCs w:val="28"/>
          </w:rPr>
          <w:t>年度第</w:t>
        </w:r>
        <w:proofErr w:type="gramEnd"/>
        <w:r>
          <w:rPr>
            <w:rFonts w:ascii="宋体" w:hAnsi="宋体" w:hint="eastAsia"/>
            <w:sz w:val="28"/>
            <w:szCs w:val="28"/>
          </w:rPr>
          <w:t xml:space="preserve">  </w:t>
        </w:r>
        <w:r>
          <w:rPr>
            <w:rFonts w:ascii="宋体" w:hint="eastAsia"/>
            <w:sz w:val="28"/>
            <w:szCs w:val="28"/>
          </w:rPr>
          <w:t xml:space="preserve"> </w:t>
        </w:r>
        <w:r>
          <w:rPr>
            <w:rFonts w:ascii="宋体" w:hAnsi="宋体" w:hint="eastAsia"/>
            <w:sz w:val="28"/>
            <w:szCs w:val="28"/>
          </w:rPr>
          <w:t>学期试卷</w:t>
        </w:r>
      </w:ins>
    </w:p>
    <w:p w:rsidR="00880BA7" w:rsidRDefault="00880BA7" w:rsidP="00880BA7">
      <w:pPr>
        <w:spacing w:line="560" w:lineRule="exact"/>
        <w:jc w:val="center"/>
        <w:rPr>
          <w:ins w:id="277" w:author="齐恩鲁" w:date="2018-01-12T14:01:00Z"/>
          <w:rFonts w:ascii="黑体" w:eastAsia="黑体"/>
          <w:szCs w:val="21"/>
        </w:rPr>
      </w:pPr>
      <w:ins w:id="278" w:author="齐恩鲁" w:date="2018-01-12T14:01:00Z">
        <w:r>
          <w:rPr>
            <w:rFonts w:ascii="黑体" w:eastAsia="黑体" w:hint="eastAsia"/>
          </w:rPr>
          <w:t xml:space="preserve"> </w:t>
        </w:r>
      </w:ins>
    </w:p>
    <w:p w:rsidR="00880BA7" w:rsidRDefault="00880BA7" w:rsidP="00880BA7">
      <w:pPr>
        <w:spacing w:line="560" w:lineRule="exact"/>
        <w:jc w:val="center"/>
        <w:rPr>
          <w:ins w:id="279" w:author="齐恩鲁" w:date="2018-01-12T14:01:00Z"/>
          <w:rFonts w:ascii="黑体" w:eastAsia="黑体"/>
          <w:b/>
          <w:bCs/>
          <w:sz w:val="44"/>
          <w:szCs w:val="44"/>
        </w:rPr>
      </w:pPr>
      <w:ins w:id="280" w:author="齐恩鲁" w:date="2018-01-12T14:01:00Z">
        <w:r>
          <w:rPr>
            <w:rFonts w:ascii="宋体" w:hAnsi="宋体" w:hint="eastAsia"/>
            <w:b/>
            <w:bCs/>
            <w:sz w:val="44"/>
            <w:szCs w:val="44"/>
          </w:rPr>
          <w:t>科目：《物理化学》（上）试题</w:t>
        </w:r>
        <w:r>
          <w:rPr>
            <w:rFonts w:ascii="宋体" w:hint="eastAsia"/>
            <w:b/>
            <w:bCs/>
            <w:sz w:val="44"/>
            <w:szCs w:val="44"/>
          </w:rPr>
          <w:t>(A卷)</w:t>
        </w:r>
      </w:ins>
    </w:p>
    <w:p w:rsidR="00880BA7" w:rsidRDefault="00880BA7" w:rsidP="00880BA7">
      <w:pPr>
        <w:spacing w:line="560" w:lineRule="exact"/>
        <w:rPr>
          <w:ins w:id="281" w:author="齐恩鲁" w:date="2018-01-12T14:01:00Z"/>
          <w:rFonts w:ascii="宋体" w:eastAsia="宋体"/>
          <w:sz w:val="28"/>
          <w:szCs w:val="28"/>
        </w:rPr>
      </w:pPr>
      <w:ins w:id="282" w:author="齐恩鲁" w:date="2018-01-12T14:01:00Z">
        <w:r>
          <w:rPr>
            <w:rFonts w:ascii="宋体" w:hAnsi="宋体" w:hint="eastAsia"/>
            <w:sz w:val="28"/>
            <w:szCs w:val="28"/>
          </w:rPr>
          <w:t>姓名：</w:t>
        </w:r>
        <w:r>
          <w:rPr>
            <w:rFonts w:ascii="宋体" w:hint="eastAsia"/>
            <w:sz w:val="28"/>
            <w:szCs w:val="28"/>
            <w:u w:val="single"/>
          </w:rPr>
          <w:t xml:space="preserve">                     </w:t>
        </w:r>
        <w:r>
          <w:rPr>
            <w:rFonts w:ascii="宋体" w:hint="eastAsia"/>
            <w:sz w:val="28"/>
            <w:szCs w:val="28"/>
          </w:rPr>
          <w:t xml:space="preserve">   </w:t>
        </w:r>
        <w:r>
          <w:rPr>
            <w:rFonts w:ascii="宋体" w:hAnsi="宋体" w:hint="eastAsia"/>
            <w:sz w:val="28"/>
            <w:szCs w:val="28"/>
          </w:rPr>
          <w:t>学</w:t>
        </w:r>
        <w:r>
          <w:rPr>
            <w:rFonts w:ascii="宋体" w:hint="eastAsia"/>
            <w:sz w:val="28"/>
            <w:szCs w:val="28"/>
          </w:rPr>
          <w:t xml:space="preserve">    </w:t>
        </w:r>
        <w:r>
          <w:rPr>
            <w:rFonts w:ascii="宋体" w:hAnsi="宋体" w:hint="eastAsia"/>
            <w:sz w:val="28"/>
            <w:szCs w:val="28"/>
          </w:rPr>
          <w:t>号：</w:t>
        </w:r>
        <w:r>
          <w:rPr>
            <w:rFonts w:ascii="宋体" w:hint="eastAsia"/>
            <w:sz w:val="28"/>
            <w:szCs w:val="28"/>
            <w:u w:val="single"/>
          </w:rPr>
          <w:t xml:space="preserve">               </w:t>
        </w:r>
      </w:ins>
    </w:p>
    <w:p w:rsidR="00880BA7" w:rsidRDefault="00880BA7" w:rsidP="00880BA7">
      <w:pPr>
        <w:spacing w:line="560" w:lineRule="exact"/>
        <w:rPr>
          <w:ins w:id="283" w:author="齐恩鲁" w:date="2018-01-12T14:01:00Z"/>
          <w:rFonts w:ascii="宋体"/>
          <w:sz w:val="28"/>
          <w:szCs w:val="28"/>
          <w:u w:val="single"/>
        </w:rPr>
      </w:pPr>
      <w:ins w:id="284" w:author="齐恩鲁" w:date="2018-01-12T14:01:00Z">
        <w:r>
          <w:rPr>
            <w:rFonts w:ascii="宋体" w:hAnsi="宋体" w:hint="eastAsia"/>
            <w:sz w:val="28"/>
            <w:szCs w:val="28"/>
          </w:rPr>
          <w:t>学院：</w:t>
        </w:r>
        <w:r>
          <w:rPr>
            <w:rFonts w:ascii="宋体" w:hint="eastAsia"/>
            <w:sz w:val="28"/>
            <w:szCs w:val="28"/>
            <w:u w:val="single"/>
          </w:rPr>
          <w:t xml:space="preserve"> </w:t>
        </w:r>
        <w:r>
          <w:rPr>
            <w:rFonts w:ascii="宋体" w:hAnsi="宋体" w:hint="eastAsia"/>
            <w:sz w:val="28"/>
            <w:szCs w:val="28"/>
            <w:u w:val="single"/>
          </w:rPr>
          <w:t>材料与化学工程学院</w:t>
        </w:r>
        <w:r>
          <w:rPr>
            <w:rFonts w:ascii="宋体" w:hint="eastAsia"/>
            <w:sz w:val="28"/>
            <w:szCs w:val="28"/>
            <w:u w:val="single"/>
          </w:rPr>
          <w:t xml:space="preserve">  </w:t>
        </w:r>
        <w:r>
          <w:rPr>
            <w:rFonts w:ascii="宋体" w:hint="eastAsia"/>
            <w:sz w:val="28"/>
            <w:szCs w:val="28"/>
          </w:rPr>
          <w:t xml:space="preserve">   </w:t>
        </w:r>
        <w:r>
          <w:rPr>
            <w:rFonts w:ascii="宋体" w:hAnsi="宋体" w:hint="eastAsia"/>
            <w:sz w:val="28"/>
            <w:szCs w:val="28"/>
          </w:rPr>
          <w:t>专业班级：</w:t>
        </w:r>
        <w:r>
          <w:rPr>
            <w:rFonts w:ascii="宋体" w:hint="eastAsia"/>
            <w:sz w:val="28"/>
            <w:szCs w:val="28"/>
            <w:u w:val="single"/>
          </w:rPr>
          <w:t xml:space="preserve">               </w:t>
        </w:r>
      </w:ins>
    </w:p>
    <w:p w:rsidR="00880BA7" w:rsidRDefault="00880BA7" w:rsidP="00880BA7">
      <w:pPr>
        <w:spacing w:line="560" w:lineRule="exact"/>
        <w:rPr>
          <w:ins w:id="285" w:author="齐恩鲁" w:date="2018-01-12T14:01:00Z"/>
          <w:rFonts w:ascii="宋体"/>
          <w:sz w:val="24"/>
          <w:szCs w:val="24"/>
        </w:rPr>
      </w:pPr>
      <w:ins w:id="286" w:author="齐恩鲁" w:date="2018-01-12T14:01:00Z">
        <w:r>
          <w:rPr>
            <w:rFonts w:ascii="宋体" w:hAnsi="宋体" w:hint="eastAsia"/>
            <w:sz w:val="24"/>
            <w:szCs w:val="24"/>
          </w:rPr>
          <w:t>成绩登记表（由阅卷教师用红色笔填写）</w:t>
        </w:r>
      </w:ins>
    </w:p>
    <w:tbl>
      <w:tblPr>
        <w:tblW w:w="8879" w:type="dxa"/>
        <w:jc w:val="center"/>
        <w:tblLayout w:type="fixed"/>
        <w:tblLook w:val="04A0"/>
      </w:tblPr>
      <w:tblGrid>
        <w:gridCol w:w="1168"/>
        <w:gridCol w:w="674"/>
        <w:gridCol w:w="674"/>
        <w:gridCol w:w="675"/>
        <w:gridCol w:w="675"/>
        <w:gridCol w:w="675"/>
        <w:gridCol w:w="675"/>
        <w:gridCol w:w="675"/>
        <w:gridCol w:w="675"/>
        <w:gridCol w:w="675"/>
        <w:gridCol w:w="675"/>
        <w:gridCol w:w="963"/>
      </w:tblGrid>
      <w:tr w:rsidR="00880BA7" w:rsidTr="00880BA7">
        <w:trPr>
          <w:trHeight w:val="794"/>
          <w:jc w:val="center"/>
          <w:ins w:id="287" w:author="齐恩鲁" w:date="2018-01-12T14:01:00Z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BA7" w:rsidRDefault="00880BA7">
            <w:pPr>
              <w:spacing w:line="560" w:lineRule="exact"/>
              <w:jc w:val="center"/>
              <w:rPr>
                <w:ins w:id="288" w:author="齐恩鲁" w:date="2018-01-12T14:01:00Z"/>
                <w:rFonts w:ascii="宋体" w:eastAsia="宋体" w:hAnsi="Calibri"/>
                <w:sz w:val="28"/>
                <w:szCs w:val="28"/>
              </w:rPr>
            </w:pPr>
            <w:ins w:id="289" w:author="齐恩鲁" w:date="2018-01-12T14:01:00Z">
              <w:r>
                <w:rPr>
                  <w:rFonts w:ascii="宋体" w:hint="eastAsia"/>
                  <w:sz w:val="28"/>
                  <w:szCs w:val="28"/>
                </w:rPr>
                <w:t>大题号</w:t>
              </w:r>
            </w:ins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BA7" w:rsidRDefault="00880BA7">
            <w:pPr>
              <w:spacing w:line="560" w:lineRule="exact"/>
              <w:jc w:val="center"/>
              <w:rPr>
                <w:ins w:id="290" w:author="齐恩鲁" w:date="2018-01-12T14:01:00Z"/>
                <w:rFonts w:ascii="宋体" w:eastAsia="宋体" w:hAnsi="Calibri"/>
                <w:sz w:val="28"/>
                <w:szCs w:val="28"/>
              </w:rPr>
            </w:pPr>
            <w:proofErr w:type="gramStart"/>
            <w:ins w:id="291" w:author="齐恩鲁" w:date="2018-01-12T14:01:00Z">
              <w:r>
                <w:rPr>
                  <w:rFonts w:ascii="宋体" w:hint="eastAsia"/>
                  <w:sz w:val="28"/>
                  <w:szCs w:val="28"/>
                </w:rPr>
                <w:t>一</w:t>
              </w:r>
              <w:proofErr w:type="gramEnd"/>
            </w:ins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BA7" w:rsidRDefault="00880BA7">
            <w:pPr>
              <w:spacing w:line="560" w:lineRule="exact"/>
              <w:jc w:val="center"/>
              <w:rPr>
                <w:ins w:id="292" w:author="齐恩鲁" w:date="2018-01-12T14:01:00Z"/>
                <w:rFonts w:ascii="宋体" w:eastAsia="宋体" w:hAnsi="Calibri"/>
                <w:sz w:val="28"/>
                <w:szCs w:val="28"/>
              </w:rPr>
            </w:pPr>
            <w:ins w:id="293" w:author="齐恩鲁" w:date="2018-01-12T14:01:00Z">
              <w:r>
                <w:rPr>
                  <w:rFonts w:ascii="宋体" w:hint="eastAsia"/>
                  <w:sz w:val="28"/>
                  <w:szCs w:val="28"/>
                </w:rPr>
                <w:t>二</w:t>
              </w:r>
            </w:ins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BA7" w:rsidRDefault="00880BA7">
            <w:pPr>
              <w:spacing w:line="560" w:lineRule="exact"/>
              <w:jc w:val="center"/>
              <w:rPr>
                <w:ins w:id="294" w:author="齐恩鲁" w:date="2018-01-12T14:01:00Z"/>
                <w:rFonts w:ascii="宋体" w:eastAsia="宋体" w:hAnsi="Calibri"/>
                <w:sz w:val="28"/>
                <w:szCs w:val="28"/>
              </w:rPr>
            </w:pPr>
            <w:ins w:id="295" w:author="齐恩鲁" w:date="2018-01-12T14:01:00Z">
              <w:r>
                <w:rPr>
                  <w:rFonts w:ascii="宋体" w:hint="eastAsia"/>
                  <w:sz w:val="28"/>
                  <w:szCs w:val="28"/>
                </w:rPr>
                <w:t>三</w:t>
              </w:r>
            </w:ins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BA7" w:rsidRDefault="00880BA7">
            <w:pPr>
              <w:spacing w:line="560" w:lineRule="exact"/>
              <w:jc w:val="center"/>
              <w:rPr>
                <w:ins w:id="296" w:author="齐恩鲁" w:date="2018-01-12T14:01:00Z"/>
                <w:rFonts w:ascii="宋体" w:eastAsia="宋体" w:hAnsi="Calibri"/>
                <w:sz w:val="28"/>
                <w:szCs w:val="28"/>
              </w:rPr>
            </w:pPr>
            <w:ins w:id="297" w:author="齐恩鲁" w:date="2018-01-12T14:01:00Z">
              <w:r>
                <w:rPr>
                  <w:rFonts w:ascii="宋体" w:hint="eastAsia"/>
                  <w:sz w:val="28"/>
                  <w:szCs w:val="28"/>
                </w:rPr>
                <w:t>四</w:t>
              </w:r>
            </w:ins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BA7" w:rsidRDefault="00880BA7">
            <w:pPr>
              <w:spacing w:line="560" w:lineRule="exact"/>
              <w:jc w:val="center"/>
              <w:rPr>
                <w:ins w:id="298" w:author="齐恩鲁" w:date="2018-01-12T14:01:00Z"/>
                <w:rFonts w:ascii="宋体" w:eastAsia="宋体" w:hAnsi="Calibri"/>
                <w:sz w:val="28"/>
                <w:szCs w:val="28"/>
              </w:rPr>
            </w:pPr>
            <w:ins w:id="299" w:author="齐恩鲁" w:date="2018-01-12T14:01:00Z">
              <w:r>
                <w:rPr>
                  <w:rFonts w:ascii="宋体" w:hint="eastAsia"/>
                  <w:sz w:val="28"/>
                  <w:szCs w:val="28"/>
                </w:rPr>
                <w:t>五</w:t>
              </w:r>
            </w:ins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BA7" w:rsidRDefault="00880BA7">
            <w:pPr>
              <w:spacing w:line="560" w:lineRule="exact"/>
              <w:jc w:val="center"/>
              <w:rPr>
                <w:ins w:id="300" w:author="齐恩鲁" w:date="2018-01-12T14:01:00Z"/>
                <w:rFonts w:ascii="宋体" w:eastAsia="宋体" w:hAnsi="Calibri"/>
                <w:sz w:val="28"/>
                <w:szCs w:val="28"/>
              </w:rPr>
            </w:pPr>
            <w:ins w:id="301" w:author="齐恩鲁" w:date="2018-01-12T14:01:00Z">
              <w:r>
                <w:rPr>
                  <w:rFonts w:ascii="宋体" w:hint="eastAsia"/>
                  <w:sz w:val="28"/>
                  <w:szCs w:val="28"/>
                </w:rPr>
                <w:t>六</w:t>
              </w:r>
            </w:ins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BA7" w:rsidRDefault="00880BA7">
            <w:pPr>
              <w:spacing w:line="560" w:lineRule="exact"/>
              <w:jc w:val="center"/>
              <w:rPr>
                <w:ins w:id="302" w:author="齐恩鲁" w:date="2018-01-12T14:01:00Z"/>
                <w:rFonts w:ascii="宋体" w:eastAsia="宋体" w:hAnsi="Calibri"/>
                <w:sz w:val="28"/>
                <w:szCs w:val="28"/>
              </w:rPr>
            </w:pPr>
            <w:ins w:id="303" w:author="齐恩鲁" w:date="2018-01-12T14:01:00Z">
              <w:r>
                <w:rPr>
                  <w:rFonts w:ascii="宋体" w:hint="eastAsia"/>
                  <w:sz w:val="28"/>
                  <w:szCs w:val="28"/>
                </w:rPr>
                <w:t>七</w:t>
              </w:r>
            </w:ins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BA7" w:rsidRDefault="00880BA7">
            <w:pPr>
              <w:spacing w:line="560" w:lineRule="exact"/>
              <w:jc w:val="center"/>
              <w:rPr>
                <w:ins w:id="304" w:author="齐恩鲁" w:date="2018-01-12T14:01:00Z"/>
                <w:rFonts w:ascii="宋体" w:eastAsia="宋体" w:hAnsi="Calibri"/>
                <w:sz w:val="28"/>
                <w:szCs w:val="28"/>
              </w:rPr>
            </w:pPr>
            <w:ins w:id="305" w:author="齐恩鲁" w:date="2018-01-12T14:01:00Z">
              <w:r>
                <w:rPr>
                  <w:rFonts w:ascii="宋体" w:hint="eastAsia"/>
                  <w:sz w:val="28"/>
                  <w:szCs w:val="28"/>
                </w:rPr>
                <w:t>八</w:t>
              </w:r>
            </w:ins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BA7" w:rsidRDefault="00880BA7">
            <w:pPr>
              <w:spacing w:line="560" w:lineRule="exact"/>
              <w:jc w:val="center"/>
              <w:rPr>
                <w:ins w:id="306" w:author="齐恩鲁" w:date="2018-01-12T14:01:00Z"/>
                <w:rFonts w:ascii="宋体" w:eastAsia="宋体" w:hAnsi="Calibri"/>
                <w:sz w:val="28"/>
                <w:szCs w:val="28"/>
              </w:rPr>
            </w:pPr>
            <w:ins w:id="307" w:author="齐恩鲁" w:date="2018-01-12T14:01:00Z">
              <w:r>
                <w:rPr>
                  <w:rFonts w:ascii="宋体" w:hint="eastAsia"/>
                  <w:sz w:val="28"/>
                  <w:szCs w:val="28"/>
                </w:rPr>
                <w:t>九</w:t>
              </w:r>
            </w:ins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BA7" w:rsidRDefault="00880BA7">
            <w:pPr>
              <w:spacing w:line="560" w:lineRule="exact"/>
              <w:jc w:val="center"/>
              <w:rPr>
                <w:ins w:id="308" w:author="齐恩鲁" w:date="2018-01-12T14:01:00Z"/>
                <w:rFonts w:ascii="宋体" w:eastAsia="宋体" w:hAnsi="Calibri"/>
                <w:sz w:val="28"/>
                <w:szCs w:val="28"/>
              </w:rPr>
            </w:pPr>
            <w:ins w:id="309" w:author="齐恩鲁" w:date="2018-01-12T14:01:00Z">
              <w:r>
                <w:rPr>
                  <w:rFonts w:ascii="宋体" w:hint="eastAsia"/>
                  <w:sz w:val="28"/>
                  <w:szCs w:val="28"/>
                </w:rPr>
                <w:t>十</w:t>
              </w:r>
            </w:ins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BA7" w:rsidRDefault="00880BA7">
            <w:pPr>
              <w:spacing w:line="560" w:lineRule="exact"/>
              <w:jc w:val="center"/>
              <w:rPr>
                <w:ins w:id="310" w:author="齐恩鲁" w:date="2018-01-12T14:01:00Z"/>
                <w:rFonts w:ascii="宋体" w:eastAsia="宋体" w:hAnsi="Calibri"/>
                <w:sz w:val="28"/>
                <w:szCs w:val="28"/>
              </w:rPr>
            </w:pPr>
            <w:ins w:id="311" w:author="齐恩鲁" w:date="2018-01-12T14:01:00Z">
              <w:r>
                <w:rPr>
                  <w:rFonts w:ascii="宋体" w:hint="eastAsia"/>
                  <w:sz w:val="28"/>
                  <w:szCs w:val="28"/>
                </w:rPr>
                <w:t>总分</w:t>
              </w:r>
            </w:ins>
          </w:p>
        </w:tc>
      </w:tr>
      <w:tr w:rsidR="00880BA7" w:rsidTr="00880BA7">
        <w:trPr>
          <w:trHeight w:val="794"/>
          <w:jc w:val="center"/>
          <w:ins w:id="312" w:author="齐恩鲁" w:date="2018-01-12T14:01:00Z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BA7" w:rsidRDefault="00880BA7">
            <w:pPr>
              <w:spacing w:line="560" w:lineRule="exact"/>
              <w:jc w:val="center"/>
              <w:rPr>
                <w:ins w:id="313" w:author="齐恩鲁" w:date="2018-01-12T14:01:00Z"/>
                <w:rFonts w:ascii="宋体" w:eastAsia="宋体" w:hAnsi="Calibri"/>
                <w:sz w:val="28"/>
                <w:szCs w:val="28"/>
              </w:rPr>
            </w:pPr>
            <w:ins w:id="314" w:author="齐恩鲁" w:date="2018-01-12T14:01:00Z">
              <w:r>
                <w:rPr>
                  <w:rFonts w:ascii="宋体" w:hint="eastAsia"/>
                  <w:sz w:val="28"/>
                  <w:szCs w:val="28"/>
                </w:rPr>
                <w:t>得分</w:t>
              </w:r>
            </w:ins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BA7" w:rsidRDefault="00880BA7">
            <w:pPr>
              <w:spacing w:line="560" w:lineRule="exact"/>
              <w:jc w:val="center"/>
              <w:rPr>
                <w:ins w:id="315" w:author="齐恩鲁" w:date="2018-01-12T14:01:00Z"/>
                <w:rFonts w:ascii="宋体" w:eastAsia="宋体" w:hAnsi="Calibri"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BA7" w:rsidRDefault="00880BA7">
            <w:pPr>
              <w:spacing w:line="560" w:lineRule="exact"/>
              <w:jc w:val="center"/>
              <w:rPr>
                <w:ins w:id="316" w:author="齐恩鲁" w:date="2018-01-12T14:01:00Z"/>
                <w:rFonts w:ascii="宋体" w:eastAsia="宋体" w:hAnsi="Calibri"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BA7" w:rsidRDefault="00880BA7">
            <w:pPr>
              <w:spacing w:line="560" w:lineRule="exact"/>
              <w:jc w:val="center"/>
              <w:rPr>
                <w:ins w:id="317" w:author="齐恩鲁" w:date="2018-01-12T14:01:00Z"/>
                <w:rFonts w:ascii="宋体" w:eastAsia="宋体" w:hAnsi="Calibri"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BA7" w:rsidRDefault="00880BA7">
            <w:pPr>
              <w:spacing w:line="560" w:lineRule="exact"/>
              <w:jc w:val="center"/>
              <w:rPr>
                <w:ins w:id="318" w:author="齐恩鲁" w:date="2018-01-12T14:01:00Z"/>
                <w:rFonts w:ascii="宋体" w:eastAsia="宋体" w:hAnsi="Calibri"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BA7" w:rsidRDefault="00880BA7">
            <w:pPr>
              <w:spacing w:line="560" w:lineRule="exact"/>
              <w:jc w:val="center"/>
              <w:rPr>
                <w:ins w:id="319" w:author="齐恩鲁" w:date="2018-01-12T14:01:00Z"/>
                <w:rFonts w:ascii="宋体" w:eastAsia="宋体" w:hAnsi="Calibri"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BA7" w:rsidRDefault="00880BA7">
            <w:pPr>
              <w:spacing w:line="560" w:lineRule="exact"/>
              <w:jc w:val="center"/>
              <w:rPr>
                <w:ins w:id="320" w:author="齐恩鲁" w:date="2018-01-12T14:01:00Z"/>
                <w:rFonts w:ascii="宋体" w:eastAsia="宋体" w:hAnsi="Calibri"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BA7" w:rsidRDefault="00880BA7">
            <w:pPr>
              <w:spacing w:line="560" w:lineRule="exact"/>
              <w:jc w:val="center"/>
              <w:rPr>
                <w:ins w:id="321" w:author="齐恩鲁" w:date="2018-01-12T14:01:00Z"/>
                <w:rFonts w:ascii="宋体" w:eastAsia="宋体" w:hAnsi="Calibri"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BA7" w:rsidRDefault="00880BA7">
            <w:pPr>
              <w:spacing w:line="560" w:lineRule="exact"/>
              <w:jc w:val="center"/>
              <w:rPr>
                <w:ins w:id="322" w:author="齐恩鲁" w:date="2018-01-12T14:01:00Z"/>
                <w:rFonts w:ascii="宋体" w:eastAsia="宋体" w:hAnsi="Calibri"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BA7" w:rsidRDefault="00880BA7">
            <w:pPr>
              <w:spacing w:line="560" w:lineRule="exact"/>
              <w:jc w:val="center"/>
              <w:rPr>
                <w:ins w:id="323" w:author="齐恩鲁" w:date="2018-01-12T14:01:00Z"/>
                <w:rFonts w:ascii="宋体" w:eastAsia="宋体" w:hAnsi="Calibri"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BA7" w:rsidRDefault="00880BA7">
            <w:pPr>
              <w:spacing w:line="560" w:lineRule="exact"/>
              <w:jc w:val="center"/>
              <w:rPr>
                <w:ins w:id="324" w:author="齐恩鲁" w:date="2018-01-12T14:01:00Z"/>
                <w:rFonts w:ascii="宋体" w:eastAsia="宋体" w:hAnsi="Calibri"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BA7" w:rsidRDefault="00880BA7">
            <w:pPr>
              <w:spacing w:line="560" w:lineRule="exact"/>
              <w:jc w:val="center"/>
              <w:rPr>
                <w:ins w:id="325" w:author="齐恩鲁" w:date="2018-01-12T14:01:00Z"/>
                <w:rFonts w:ascii="宋体" w:eastAsia="宋体" w:hAnsi="Calibri"/>
                <w:sz w:val="28"/>
                <w:szCs w:val="28"/>
              </w:rPr>
            </w:pPr>
          </w:p>
        </w:tc>
      </w:tr>
    </w:tbl>
    <w:p w:rsidR="00880BA7" w:rsidRDefault="00880BA7" w:rsidP="00880BA7">
      <w:pPr>
        <w:spacing w:line="560" w:lineRule="exact"/>
        <w:ind w:firstLineChars="150" w:firstLine="360"/>
        <w:rPr>
          <w:ins w:id="326" w:author="齐恩鲁" w:date="2018-01-12T14:01:00Z"/>
          <w:rFonts w:ascii="宋体" w:hAnsi="Calibri" w:cs="Times New Roman"/>
          <w:szCs w:val="21"/>
        </w:rPr>
      </w:pPr>
      <w:ins w:id="327" w:author="齐恩鲁" w:date="2018-01-12T14:01:00Z">
        <w:r>
          <w:rPr>
            <w:rFonts w:ascii="楷体_GB2312" w:eastAsia="楷体_GB2312" w:hint="eastAsia"/>
            <w:sz w:val="24"/>
            <w:szCs w:val="24"/>
          </w:rPr>
          <w:t xml:space="preserve">    </w:t>
        </w:r>
        <w:r>
          <w:rPr>
            <w:rFonts w:ascii="宋体" w:hint="eastAsia"/>
          </w:rPr>
          <w:t xml:space="preserve"> </w:t>
        </w:r>
        <w:r>
          <w:rPr>
            <w:rFonts w:ascii="宋体" w:hAnsi="宋体" w:hint="eastAsia"/>
          </w:rPr>
          <w:t>阅卷教师：</w:t>
        </w:r>
        <w:r>
          <w:rPr>
            <w:rFonts w:ascii="宋体" w:hint="eastAsia"/>
          </w:rPr>
          <w:t xml:space="preserve">                                   20    </w:t>
        </w:r>
        <w:r>
          <w:rPr>
            <w:rFonts w:ascii="宋体" w:hAnsi="宋体" w:hint="eastAsia"/>
          </w:rPr>
          <w:t>年</w:t>
        </w:r>
        <w:r>
          <w:rPr>
            <w:rFonts w:ascii="宋体" w:hint="eastAsia"/>
          </w:rPr>
          <w:t xml:space="preserve">    </w:t>
        </w:r>
        <w:r>
          <w:rPr>
            <w:rFonts w:ascii="宋体" w:hAnsi="宋体" w:hint="eastAsia"/>
          </w:rPr>
          <w:t>月</w:t>
        </w:r>
        <w:r>
          <w:rPr>
            <w:rFonts w:ascii="宋体" w:hint="eastAsia"/>
          </w:rPr>
          <w:t xml:space="preserve">   </w:t>
        </w:r>
        <w:r>
          <w:rPr>
            <w:rFonts w:ascii="宋体" w:hAnsi="宋体" w:hint="eastAsia"/>
          </w:rPr>
          <w:t>日</w:t>
        </w:r>
      </w:ins>
    </w:p>
    <w:p w:rsidR="00000000" w:rsidRDefault="00880BA7">
      <w:pPr>
        <w:spacing w:line="560" w:lineRule="exact"/>
        <w:jc w:val="center"/>
        <w:rPr>
          <w:ins w:id="328" w:author="齐恩鲁" w:date="2018-01-12T14:03:00Z"/>
          <w:rFonts w:ascii="宋体"/>
          <w:rPrChange w:id="329" w:author="齐恩鲁" w:date="2018-01-12T14:04:00Z">
            <w:rPr>
              <w:ins w:id="330" w:author="齐恩鲁" w:date="2018-01-12T14:03:00Z"/>
              <w:rFonts w:ascii="楷体_GB2312" w:eastAsia="楷体_GB2312"/>
              <w:sz w:val="24"/>
              <w:szCs w:val="24"/>
            </w:rPr>
          </w:rPrChange>
        </w:rPr>
        <w:pPrChange w:id="331" w:author="齐恩鲁" w:date="2018-01-12T14:04:00Z">
          <w:pPr>
            <w:spacing w:line="560" w:lineRule="exact"/>
          </w:pPr>
        </w:pPrChange>
      </w:pPr>
      <w:ins w:id="332" w:author="齐恩鲁" w:date="2018-01-12T14:01:00Z">
        <w:r>
          <w:rPr>
            <w:rFonts w:ascii="宋体" w:hAnsi="宋体" w:hint="eastAsia"/>
          </w:rPr>
          <w:t>考试说明：本课程为</w:t>
        </w:r>
        <w:r>
          <w:rPr>
            <w:rFonts w:ascii="宋体" w:hAnsi="宋体" w:hint="eastAsia"/>
            <w:b/>
            <w:bCs/>
          </w:rPr>
          <w:t>闭卷</w:t>
        </w:r>
        <w:r>
          <w:rPr>
            <w:rFonts w:ascii="宋体" w:hAnsi="宋体" w:hint="eastAsia"/>
          </w:rPr>
          <w:t>考试，可携带</w:t>
        </w:r>
        <w:r>
          <w:rPr>
            <w:rFonts w:ascii="宋体" w:hint="eastAsia"/>
            <w:u w:val="single"/>
          </w:rPr>
          <w:t xml:space="preserve">  </w:t>
        </w:r>
        <w:r>
          <w:rPr>
            <w:rFonts w:ascii="宋体" w:hAnsi="宋体" w:hint="eastAsia"/>
            <w:u w:val="single"/>
          </w:rPr>
          <w:t>计算器</w:t>
        </w:r>
        <w:r>
          <w:rPr>
            <w:rFonts w:ascii="宋体" w:hint="eastAsia"/>
            <w:u w:val="single"/>
          </w:rPr>
          <w:t xml:space="preserve">    </w:t>
        </w:r>
        <w:r>
          <w:rPr>
            <w:rFonts w:ascii="宋体" w:hAnsi="宋体" w:hint="eastAsia"/>
          </w:rPr>
          <w:t>。</w:t>
        </w:r>
      </w:ins>
    </w:p>
    <w:tbl>
      <w:tblPr>
        <w:tblStyle w:val="a4"/>
        <w:tblpPr w:leftFromText="180" w:rightFromText="180" w:vertAnchor="text" w:horzAnchor="page" w:tblpX="1745" w:tblpY="184"/>
        <w:tblW w:w="0" w:type="auto"/>
        <w:tblLook w:val="04A0"/>
        <w:tblPrChange w:id="333" w:author="齐恩鲁" w:date="2018-01-12T14:06:00Z">
          <w:tblPr>
            <w:tblStyle w:val="a4"/>
            <w:tblpPr w:leftFromText="180" w:rightFromText="180" w:vertAnchor="text" w:horzAnchor="page" w:tblpX="1745" w:tblpY="184"/>
            <w:tblW w:w="0" w:type="auto"/>
            <w:tblLook w:val="04A0"/>
          </w:tblPr>
        </w:tblPrChange>
      </w:tblPr>
      <w:tblGrid>
        <w:gridCol w:w="1101"/>
        <w:gridCol w:w="1417"/>
        <w:tblGridChange w:id="334">
          <w:tblGrid>
            <w:gridCol w:w="681"/>
            <w:gridCol w:w="1498"/>
          </w:tblGrid>
        </w:tblGridChange>
      </w:tblGrid>
      <w:tr w:rsidR="00880BA7" w:rsidTr="00880BA7">
        <w:trPr>
          <w:trHeight w:val="570"/>
          <w:ins w:id="335" w:author="齐恩鲁" w:date="2018-01-12T14:06:00Z"/>
          <w:trPrChange w:id="336" w:author="齐恩鲁" w:date="2018-01-12T14:06:00Z">
            <w:trPr>
              <w:trHeight w:val="570"/>
            </w:trPr>
          </w:trPrChange>
        </w:trPr>
        <w:tc>
          <w:tcPr>
            <w:tcW w:w="1101" w:type="dxa"/>
            <w:tcPrChange w:id="337" w:author="齐恩鲁" w:date="2018-01-12T14:06:00Z">
              <w:tcPr>
                <w:tcW w:w="681" w:type="dxa"/>
              </w:tcPr>
            </w:tcPrChange>
          </w:tcPr>
          <w:p w:rsidR="00880BA7" w:rsidRDefault="00880BA7" w:rsidP="00880BA7">
            <w:pPr>
              <w:spacing w:line="560" w:lineRule="exact"/>
              <w:rPr>
                <w:ins w:id="338" w:author="齐恩鲁" w:date="2018-01-12T14:06:00Z"/>
                <w:rFonts w:ascii="宋体" w:hAnsi="宋体"/>
                <w:b/>
                <w:bCs/>
                <w:sz w:val="28"/>
                <w:szCs w:val="28"/>
              </w:rPr>
            </w:pPr>
            <w:ins w:id="339" w:author="齐恩鲁" w:date="2018-01-12T14:06:00Z">
              <w:r w:rsidRPr="00880BA7">
                <w:rPr>
                  <w:rFonts w:ascii="宋体" w:hAnsi="宋体" w:hint="eastAsia"/>
                  <w:bCs/>
                  <w:sz w:val="24"/>
                  <w:szCs w:val="24"/>
                </w:rPr>
                <w:t>得分</w:t>
              </w:r>
            </w:ins>
          </w:p>
        </w:tc>
        <w:tc>
          <w:tcPr>
            <w:tcW w:w="1417" w:type="dxa"/>
            <w:tcPrChange w:id="340" w:author="齐恩鲁" w:date="2018-01-12T14:06:00Z">
              <w:tcPr>
                <w:tcW w:w="1498" w:type="dxa"/>
              </w:tcPr>
            </w:tcPrChange>
          </w:tcPr>
          <w:p w:rsidR="00880BA7" w:rsidRDefault="00880BA7" w:rsidP="00880BA7">
            <w:pPr>
              <w:spacing w:line="560" w:lineRule="exact"/>
              <w:rPr>
                <w:ins w:id="341" w:author="齐恩鲁" w:date="2018-01-12T14:06:00Z"/>
                <w:rFonts w:ascii="宋体" w:hAnsi="宋体"/>
                <w:b/>
                <w:bCs/>
                <w:sz w:val="28"/>
                <w:szCs w:val="28"/>
              </w:rPr>
            </w:pPr>
            <w:ins w:id="342" w:author="齐恩鲁" w:date="2018-01-12T14:06:00Z">
              <w:r w:rsidRPr="00880BA7">
                <w:rPr>
                  <w:rFonts w:ascii="宋体" w:hAnsi="宋体" w:hint="eastAsia"/>
                  <w:bCs/>
                  <w:sz w:val="24"/>
                  <w:szCs w:val="24"/>
                </w:rPr>
                <w:t>阅卷老师</w:t>
              </w:r>
            </w:ins>
          </w:p>
        </w:tc>
      </w:tr>
      <w:tr w:rsidR="00880BA7" w:rsidTr="00880BA7">
        <w:trPr>
          <w:trHeight w:val="570"/>
          <w:ins w:id="343" w:author="齐恩鲁" w:date="2018-01-12T14:06:00Z"/>
          <w:trPrChange w:id="344" w:author="齐恩鲁" w:date="2018-01-12T14:06:00Z">
            <w:trPr>
              <w:trHeight w:val="570"/>
            </w:trPr>
          </w:trPrChange>
        </w:trPr>
        <w:tc>
          <w:tcPr>
            <w:tcW w:w="1101" w:type="dxa"/>
            <w:tcPrChange w:id="345" w:author="齐恩鲁" w:date="2018-01-12T14:06:00Z">
              <w:tcPr>
                <w:tcW w:w="681" w:type="dxa"/>
              </w:tcPr>
            </w:tcPrChange>
          </w:tcPr>
          <w:p w:rsidR="00880BA7" w:rsidRDefault="00880BA7" w:rsidP="00880BA7">
            <w:pPr>
              <w:spacing w:line="560" w:lineRule="exact"/>
              <w:rPr>
                <w:ins w:id="346" w:author="齐恩鲁" w:date="2018-01-12T14:06:00Z"/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PrChange w:id="347" w:author="齐恩鲁" w:date="2018-01-12T14:06:00Z">
              <w:tcPr>
                <w:tcW w:w="1498" w:type="dxa"/>
              </w:tcPr>
            </w:tcPrChange>
          </w:tcPr>
          <w:p w:rsidR="00880BA7" w:rsidRDefault="00880BA7" w:rsidP="00880BA7">
            <w:pPr>
              <w:spacing w:line="560" w:lineRule="exact"/>
              <w:rPr>
                <w:ins w:id="348" w:author="齐恩鲁" w:date="2018-01-12T14:06:00Z"/>
                <w:rFonts w:ascii="宋体" w:hAnsi="宋体"/>
                <w:b/>
                <w:bCs/>
                <w:sz w:val="28"/>
                <w:szCs w:val="28"/>
              </w:rPr>
            </w:pPr>
          </w:p>
        </w:tc>
      </w:tr>
    </w:tbl>
    <w:p w:rsidR="00880BA7" w:rsidRDefault="00880BA7" w:rsidP="00880BA7">
      <w:pPr>
        <w:spacing w:line="560" w:lineRule="exact"/>
        <w:ind w:leftChars="1285" w:left="2698"/>
        <w:rPr>
          <w:ins w:id="349" w:author="齐恩鲁" w:date="2018-01-12T14:05:00Z"/>
          <w:rFonts w:ascii="宋体"/>
          <w:b/>
          <w:bCs/>
          <w:sz w:val="28"/>
          <w:szCs w:val="28"/>
        </w:rPr>
      </w:pPr>
      <w:ins w:id="350" w:author="齐恩鲁" w:date="2018-01-12T14:01:00Z">
        <w:r>
          <w:rPr>
            <w:rFonts w:ascii="宋体" w:hAnsi="宋体" w:hint="eastAsia"/>
            <w:b/>
            <w:bCs/>
            <w:sz w:val="28"/>
            <w:szCs w:val="28"/>
          </w:rPr>
          <w:t>一、填空题：（每题</w:t>
        </w:r>
        <w:r>
          <w:rPr>
            <w:rFonts w:ascii="宋体" w:hint="eastAsia"/>
            <w:b/>
            <w:bCs/>
            <w:sz w:val="28"/>
            <w:szCs w:val="28"/>
          </w:rPr>
          <w:t>2分，共20分）在以下各</w:t>
        </w:r>
      </w:ins>
    </w:p>
    <w:tbl>
      <w:tblPr>
        <w:tblStyle w:val="a4"/>
        <w:tblpPr w:leftFromText="180" w:rightFromText="180" w:vertAnchor="page" w:horzAnchor="margin" w:tblpY="13651"/>
        <w:tblW w:w="0" w:type="auto"/>
        <w:tblLook w:val="04A0"/>
      </w:tblPr>
      <w:tblGrid>
        <w:gridCol w:w="966"/>
        <w:gridCol w:w="1410"/>
      </w:tblGrid>
      <w:tr w:rsidR="00880BA7" w:rsidTr="00903F4C">
        <w:trPr>
          <w:ins w:id="351" w:author="齐恩鲁" w:date="2018-01-12T14:05:00Z"/>
        </w:trPr>
        <w:tc>
          <w:tcPr>
            <w:tcW w:w="966" w:type="dxa"/>
          </w:tcPr>
          <w:p w:rsidR="00880BA7" w:rsidRPr="00880BA7" w:rsidRDefault="00880BA7" w:rsidP="00903F4C">
            <w:pPr>
              <w:spacing w:line="560" w:lineRule="exact"/>
              <w:jc w:val="center"/>
              <w:rPr>
                <w:ins w:id="352" w:author="齐恩鲁" w:date="2018-01-12T14:05:00Z"/>
                <w:rFonts w:ascii="宋体" w:hAnsi="宋体"/>
                <w:bCs/>
                <w:sz w:val="24"/>
                <w:szCs w:val="24"/>
              </w:rPr>
            </w:pPr>
            <w:ins w:id="353" w:author="齐恩鲁" w:date="2018-01-12T14:05:00Z">
              <w:r w:rsidRPr="00880BA7">
                <w:rPr>
                  <w:rFonts w:ascii="宋体" w:hAnsi="宋体" w:hint="eastAsia"/>
                  <w:bCs/>
                  <w:sz w:val="24"/>
                  <w:szCs w:val="24"/>
                </w:rPr>
                <w:t>得分</w:t>
              </w:r>
            </w:ins>
          </w:p>
        </w:tc>
        <w:tc>
          <w:tcPr>
            <w:tcW w:w="1410" w:type="dxa"/>
          </w:tcPr>
          <w:p w:rsidR="00880BA7" w:rsidRPr="00880BA7" w:rsidRDefault="00880BA7" w:rsidP="00903F4C">
            <w:pPr>
              <w:spacing w:line="560" w:lineRule="exact"/>
              <w:jc w:val="center"/>
              <w:rPr>
                <w:ins w:id="354" w:author="齐恩鲁" w:date="2018-01-12T14:05:00Z"/>
                <w:rFonts w:ascii="宋体" w:hAnsi="宋体"/>
                <w:bCs/>
                <w:sz w:val="24"/>
                <w:szCs w:val="24"/>
              </w:rPr>
            </w:pPr>
            <w:ins w:id="355" w:author="齐恩鲁" w:date="2018-01-12T14:05:00Z">
              <w:r w:rsidRPr="00880BA7">
                <w:rPr>
                  <w:rFonts w:ascii="宋体" w:hAnsi="宋体" w:hint="eastAsia"/>
                  <w:bCs/>
                  <w:sz w:val="24"/>
                  <w:szCs w:val="24"/>
                </w:rPr>
                <w:t>阅卷老师</w:t>
              </w:r>
            </w:ins>
          </w:p>
        </w:tc>
      </w:tr>
      <w:tr w:rsidR="00880BA7" w:rsidTr="00903F4C">
        <w:trPr>
          <w:ins w:id="356" w:author="齐恩鲁" w:date="2018-01-12T14:05:00Z"/>
        </w:trPr>
        <w:tc>
          <w:tcPr>
            <w:tcW w:w="966" w:type="dxa"/>
          </w:tcPr>
          <w:p w:rsidR="00880BA7" w:rsidRDefault="00880BA7" w:rsidP="00903F4C">
            <w:pPr>
              <w:spacing w:line="560" w:lineRule="exact"/>
              <w:rPr>
                <w:ins w:id="357" w:author="齐恩鲁" w:date="2018-01-12T14:05:00Z"/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0" w:type="dxa"/>
          </w:tcPr>
          <w:p w:rsidR="00880BA7" w:rsidRDefault="00880BA7" w:rsidP="00903F4C">
            <w:pPr>
              <w:spacing w:line="560" w:lineRule="exact"/>
              <w:rPr>
                <w:ins w:id="358" w:author="齐恩鲁" w:date="2018-01-12T14:05:00Z"/>
                <w:rFonts w:ascii="宋体" w:hAnsi="宋体"/>
                <w:b/>
                <w:bCs/>
                <w:sz w:val="28"/>
                <w:szCs w:val="28"/>
              </w:rPr>
            </w:pPr>
          </w:p>
        </w:tc>
      </w:tr>
    </w:tbl>
    <w:p w:rsidR="00000000" w:rsidRDefault="00880BA7">
      <w:pPr>
        <w:spacing w:line="560" w:lineRule="exact"/>
        <w:rPr>
          <w:ins w:id="359" w:author="齐恩鲁" w:date="2018-01-12T14:01:00Z"/>
          <w:rFonts w:ascii="宋体" w:eastAsia="宋体"/>
          <w:b/>
          <w:bCs/>
          <w:sz w:val="28"/>
          <w:szCs w:val="28"/>
          <w:rPrChange w:id="360" w:author="齐恩鲁" w:date="2018-01-12T14:06:00Z">
            <w:rPr>
              <w:ins w:id="361" w:author="齐恩鲁" w:date="2018-01-12T14:01:00Z"/>
              <w:rFonts w:ascii="宋体"/>
              <w:kern w:val="0"/>
              <w:sz w:val="24"/>
              <w:szCs w:val="24"/>
            </w:rPr>
          </w:rPrChange>
        </w:rPr>
        <w:pPrChange w:id="362" w:author="齐恩鲁" w:date="2018-01-12T14:06:00Z">
          <w:pPr>
            <w:autoSpaceDE w:val="0"/>
            <w:autoSpaceDN w:val="0"/>
            <w:adjustRightInd w:val="0"/>
            <w:spacing w:line="560" w:lineRule="exact"/>
            <w:ind w:left="422" w:hangingChars="150" w:hanging="422"/>
            <w:jc w:val="left"/>
          </w:pPr>
        </w:pPrChange>
      </w:pPr>
      <w:ins w:id="363" w:author="齐恩鲁" w:date="2018-01-12T14:01:00Z">
        <w:r>
          <w:rPr>
            <w:rFonts w:ascii="宋体" w:hint="eastAsia"/>
            <w:b/>
            <w:bCs/>
            <w:sz w:val="28"/>
            <w:szCs w:val="28"/>
          </w:rPr>
          <w:t>小题中画有_______处填上答案。</w:t>
        </w:r>
      </w:ins>
    </w:p>
    <w:p w:rsidR="00880BA7" w:rsidRDefault="00880BA7" w:rsidP="00880BA7">
      <w:pPr>
        <w:autoSpaceDE w:val="0"/>
        <w:autoSpaceDN w:val="0"/>
        <w:adjustRightInd w:val="0"/>
        <w:spacing w:line="560" w:lineRule="exact"/>
        <w:ind w:left="360" w:hangingChars="150" w:hanging="360"/>
        <w:jc w:val="left"/>
        <w:rPr>
          <w:ins w:id="364" w:author="齐恩鲁" w:date="2018-01-12T14:01:00Z"/>
          <w:rFonts w:ascii="宋体"/>
          <w:i/>
          <w:iCs/>
          <w:kern w:val="0"/>
          <w:sz w:val="24"/>
          <w:szCs w:val="24"/>
        </w:rPr>
      </w:pPr>
      <w:ins w:id="365" w:author="齐恩鲁" w:date="2018-01-12T14:01:00Z">
        <w:r>
          <w:rPr>
            <w:rFonts w:ascii="宋体" w:hint="eastAsia"/>
            <w:kern w:val="0"/>
            <w:sz w:val="24"/>
            <w:szCs w:val="24"/>
          </w:rPr>
          <w:t>1、物理量</w:t>
        </w:r>
        <w:r>
          <w:rPr>
            <w:rFonts w:ascii="宋体" w:hint="eastAsia"/>
            <w:i/>
            <w:iCs/>
            <w:kern w:val="0"/>
            <w:sz w:val="24"/>
            <w:szCs w:val="24"/>
          </w:rPr>
          <w:t>Q</w:t>
        </w:r>
        <w:r>
          <w:rPr>
            <w:rFonts w:ascii="宋体" w:hint="eastAsia"/>
            <w:kern w:val="0"/>
            <w:sz w:val="24"/>
            <w:szCs w:val="24"/>
          </w:rPr>
          <w:t>(</w:t>
        </w:r>
        <w:r>
          <w:rPr>
            <w:rFonts w:ascii="宋体" w:hAnsi="宋体" w:hint="eastAsia"/>
            <w:kern w:val="0"/>
            <w:sz w:val="24"/>
            <w:szCs w:val="24"/>
          </w:rPr>
          <w:t>热量</w:t>
        </w:r>
        <w:r>
          <w:rPr>
            <w:rFonts w:ascii="宋体" w:hint="eastAsia"/>
            <w:kern w:val="0"/>
            <w:sz w:val="24"/>
            <w:szCs w:val="24"/>
          </w:rPr>
          <w:t>)</w:t>
        </w:r>
        <w:r>
          <w:rPr>
            <w:rFonts w:ascii="宋体" w:hAnsi="宋体" w:hint="eastAsia"/>
            <w:kern w:val="0"/>
            <w:sz w:val="24"/>
            <w:szCs w:val="24"/>
          </w:rPr>
          <w:t>、</w:t>
        </w:r>
        <w:r>
          <w:rPr>
            <w:rFonts w:ascii="宋体" w:hint="eastAsia"/>
            <w:i/>
            <w:iCs/>
            <w:kern w:val="0"/>
            <w:sz w:val="24"/>
            <w:szCs w:val="24"/>
          </w:rPr>
          <w:t>V</w:t>
        </w:r>
        <w:r>
          <w:rPr>
            <w:rFonts w:ascii="宋体" w:hint="eastAsia"/>
            <w:kern w:val="0"/>
            <w:sz w:val="24"/>
            <w:szCs w:val="24"/>
          </w:rPr>
          <w:t>(</w:t>
        </w:r>
        <w:r>
          <w:rPr>
            <w:rFonts w:ascii="宋体" w:hAnsi="宋体" w:hint="eastAsia"/>
            <w:kern w:val="0"/>
            <w:sz w:val="24"/>
            <w:szCs w:val="24"/>
          </w:rPr>
          <w:t>系统体积</w:t>
        </w:r>
        <w:r>
          <w:rPr>
            <w:rFonts w:ascii="宋体" w:hint="eastAsia"/>
            <w:kern w:val="0"/>
            <w:sz w:val="24"/>
            <w:szCs w:val="24"/>
          </w:rPr>
          <w:t>)</w:t>
        </w:r>
        <w:r>
          <w:rPr>
            <w:rFonts w:ascii="宋体" w:hAnsi="宋体" w:hint="eastAsia"/>
            <w:kern w:val="0"/>
            <w:sz w:val="24"/>
            <w:szCs w:val="24"/>
          </w:rPr>
          <w:t>、</w:t>
        </w:r>
        <w:r>
          <w:rPr>
            <w:rFonts w:ascii="宋体" w:hint="eastAsia"/>
            <w:i/>
            <w:iCs/>
            <w:kern w:val="0"/>
            <w:sz w:val="24"/>
            <w:szCs w:val="24"/>
          </w:rPr>
          <w:t>W(</w:t>
        </w:r>
        <w:r>
          <w:rPr>
            <w:rFonts w:ascii="宋体" w:hAnsi="宋体" w:hint="eastAsia"/>
            <w:kern w:val="0"/>
            <w:sz w:val="24"/>
            <w:szCs w:val="24"/>
          </w:rPr>
          <w:t>功</w:t>
        </w:r>
        <w:r>
          <w:rPr>
            <w:rFonts w:ascii="宋体" w:hint="eastAsia"/>
            <w:kern w:val="0"/>
            <w:sz w:val="24"/>
            <w:szCs w:val="24"/>
          </w:rPr>
          <w:t>)</w:t>
        </w:r>
        <w:r>
          <w:rPr>
            <w:rFonts w:ascii="宋体" w:hAnsi="宋体" w:hint="eastAsia"/>
            <w:kern w:val="0"/>
            <w:sz w:val="24"/>
            <w:szCs w:val="24"/>
          </w:rPr>
          <w:t>、</w:t>
        </w:r>
        <w:r>
          <w:rPr>
            <w:rFonts w:ascii="宋体" w:hint="eastAsia"/>
            <w:i/>
            <w:iCs/>
            <w:kern w:val="0"/>
            <w:sz w:val="24"/>
            <w:szCs w:val="24"/>
          </w:rPr>
          <w:t>P</w:t>
        </w:r>
        <w:r>
          <w:rPr>
            <w:rFonts w:ascii="宋体" w:hint="eastAsia"/>
            <w:kern w:val="0"/>
            <w:sz w:val="24"/>
            <w:szCs w:val="24"/>
          </w:rPr>
          <w:t>(</w:t>
        </w:r>
        <w:r>
          <w:rPr>
            <w:rFonts w:ascii="宋体" w:hAnsi="宋体" w:hint="eastAsia"/>
            <w:kern w:val="0"/>
            <w:sz w:val="24"/>
            <w:szCs w:val="24"/>
          </w:rPr>
          <w:t>系统压力</w:t>
        </w:r>
        <w:r>
          <w:rPr>
            <w:rFonts w:ascii="宋体" w:hint="eastAsia"/>
            <w:kern w:val="0"/>
            <w:sz w:val="24"/>
            <w:szCs w:val="24"/>
          </w:rPr>
          <w:t>)</w:t>
        </w:r>
        <w:r>
          <w:rPr>
            <w:rFonts w:ascii="宋体" w:hAnsi="宋体" w:hint="eastAsia"/>
            <w:kern w:val="0"/>
            <w:sz w:val="24"/>
            <w:szCs w:val="24"/>
          </w:rPr>
          <w:t>、</w:t>
        </w:r>
        <w:r>
          <w:rPr>
            <w:rFonts w:ascii="宋体" w:hint="eastAsia"/>
            <w:i/>
            <w:iCs/>
            <w:kern w:val="0"/>
            <w:sz w:val="24"/>
            <w:szCs w:val="24"/>
          </w:rPr>
          <w:t>U</w:t>
        </w:r>
        <w:r>
          <w:rPr>
            <w:rFonts w:ascii="宋体" w:hint="eastAsia"/>
            <w:kern w:val="0"/>
            <w:sz w:val="24"/>
            <w:szCs w:val="24"/>
          </w:rPr>
          <w:t>(</w:t>
        </w:r>
        <w:r>
          <w:rPr>
            <w:rFonts w:ascii="宋体" w:hAnsi="宋体" w:hint="eastAsia"/>
            <w:kern w:val="0"/>
            <w:sz w:val="24"/>
            <w:szCs w:val="24"/>
          </w:rPr>
          <w:t>热力学能</w:t>
        </w:r>
        <w:r>
          <w:rPr>
            <w:rFonts w:ascii="宋体" w:hint="eastAsia"/>
            <w:kern w:val="0"/>
            <w:sz w:val="24"/>
            <w:szCs w:val="24"/>
          </w:rPr>
          <w:t>)</w:t>
        </w:r>
        <w:r>
          <w:rPr>
            <w:rFonts w:ascii="宋体" w:hAnsi="宋体" w:hint="eastAsia"/>
            <w:kern w:val="0"/>
            <w:sz w:val="24"/>
            <w:szCs w:val="24"/>
          </w:rPr>
          <w:t>、</w:t>
        </w:r>
        <w:r>
          <w:rPr>
            <w:rFonts w:ascii="宋体" w:hint="eastAsia"/>
            <w:i/>
            <w:iCs/>
            <w:kern w:val="0"/>
            <w:sz w:val="24"/>
            <w:szCs w:val="24"/>
          </w:rPr>
          <w:t>T</w:t>
        </w:r>
        <w:r>
          <w:rPr>
            <w:rFonts w:ascii="宋体" w:hint="eastAsia"/>
            <w:kern w:val="0"/>
            <w:sz w:val="24"/>
            <w:szCs w:val="24"/>
          </w:rPr>
          <w:t>(</w:t>
        </w:r>
        <w:r>
          <w:rPr>
            <w:rFonts w:ascii="宋体" w:hAnsi="宋体" w:hint="eastAsia"/>
            <w:kern w:val="0"/>
            <w:sz w:val="24"/>
            <w:szCs w:val="24"/>
          </w:rPr>
          <w:t>热力学温度</w:t>
        </w:r>
        <w:r>
          <w:rPr>
            <w:rFonts w:ascii="宋体" w:hint="eastAsia"/>
            <w:kern w:val="0"/>
            <w:sz w:val="24"/>
            <w:szCs w:val="24"/>
          </w:rPr>
          <w:t>)</w:t>
        </w:r>
        <w:r>
          <w:rPr>
            <w:rFonts w:ascii="宋体" w:hAnsi="宋体" w:hint="eastAsia"/>
            <w:kern w:val="0"/>
            <w:sz w:val="24"/>
            <w:szCs w:val="24"/>
          </w:rPr>
          <w:t>，其中属于状态函数的是</w:t>
        </w:r>
        <w:r>
          <w:rPr>
            <w:rFonts w:ascii="宋体" w:hint="eastAsia"/>
            <w:kern w:val="0"/>
            <w:sz w:val="24"/>
            <w:szCs w:val="24"/>
            <w:u w:val="single"/>
          </w:rPr>
          <w:t xml:space="preserve">  </w:t>
        </w:r>
        <w:r>
          <w:rPr>
            <w:rFonts w:ascii="宋体" w:hint="eastAsia"/>
            <w:i/>
            <w:iCs/>
            <w:kern w:val="0"/>
            <w:sz w:val="24"/>
            <w:szCs w:val="24"/>
            <w:u w:val="single"/>
          </w:rPr>
          <w:t xml:space="preserve">           </w:t>
        </w:r>
        <w:r>
          <w:rPr>
            <w:rFonts w:ascii="宋体" w:hint="eastAsia"/>
            <w:kern w:val="0"/>
            <w:sz w:val="24"/>
            <w:szCs w:val="24"/>
            <w:u w:val="single"/>
          </w:rPr>
          <w:t xml:space="preserve">   </w:t>
        </w:r>
        <w:r>
          <w:rPr>
            <w:rFonts w:ascii="宋体" w:hint="eastAsia"/>
            <w:kern w:val="0"/>
            <w:sz w:val="24"/>
            <w:szCs w:val="24"/>
          </w:rPr>
          <w:t xml:space="preserve"> </w:t>
        </w:r>
        <w:r>
          <w:rPr>
            <w:rFonts w:ascii="宋体" w:hAnsi="宋体" w:hint="eastAsia"/>
            <w:kern w:val="0"/>
            <w:sz w:val="24"/>
            <w:szCs w:val="24"/>
          </w:rPr>
          <w:t>；与过程有关的量是</w:t>
        </w:r>
        <w:r>
          <w:rPr>
            <w:rFonts w:ascii="宋体" w:hint="eastAsia"/>
            <w:kern w:val="0"/>
            <w:sz w:val="24"/>
            <w:szCs w:val="24"/>
            <w:u w:val="single"/>
          </w:rPr>
          <w:t xml:space="preserve">      </w:t>
        </w:r>
        <w:r>
          <w:rPr>
            <w:rFonts w:ascii="宋体" w:hint="eastAsia"/>
            <w:kern w:val="0"/>
            <w:sz w:val="24"/>
            <w:szCs w:val="24"/>
          </w:rPr>
          <w:t xml:space="preserve"> </w:t>
        </w:r>
        <w:r>
          <w:rPr>
            <w:rFonts w:ascii="宋体" w:hAnsi="宋体" w:hint="eastAsia"/>
            <w:kern w:val="0"/>
            <w:sz w:val="24"/>
            <w:szCs w:val="24"/>
          </w:rPr>
          <w:t>；状态函数中属于强度性质的是</w:t>
        </w:r>
        <w:r>
          <w:rPr>
            <w:rFonts w:ascii="宋体" w:hint="eastAsia"/>
            <w:kern w:val="0"/>
            <w:sz w:val="24"/>
            <w:szCs w:val="24"/>
            <w:u w:val="single"/>
          </w:rPr>
          <w:t xml:space="preserve">         </w:t>
        </w:r>
        <w:r>
          <w:rPr>
            <w:rFonts w:ascii="宋体" w:hint="eastAsia"/>
            <w:kern w:val="0"/>
            <w:sz w:val="24"/>
            <w:szCs w:val="24"/>
          </w:rPr>
          <w:t xml:space="preserve"> </w:t>
        </w:r>
        <w:r>
          <w:rPr>
            <w:rFonts w:ascii="宋体" w:hAnsi="宋体" w:hint="eastAsia"/>
            <w:kern w:val="0"/>
            <w:sz w:val="24"/>
            <w:szCs w:val="24"/>
          </w:rPr>
          <w:t>；属于容量性质是</w:t>
        </w:r>
        <w:r>
          <w:rPr>
            <w:rFonts w:ascii="宋体" w:hint="eastAsia"/>
            <w:i/>
            <w:iCs/>
            <w:kern w:val="0"/>
            <w:sz w:val="24"/>
            <w:szCs w:val="24"/>
            <w:u w:val="single"/>
          </w:rPr>
          <w:t xml:space="preserve">          </w:t>
        </w:r>
        <w:r>
          <w:rPr>
            <w:rFonts w:ascii="宋体" w:hAnsi="宋体" w:hint="eastAsia"/>
            <w:i/>
            <w:iCs/>
            <w:kern w:val="0"/>
            <w:sz w:val="24"/>
            <w:szCs w:val="24"/>
          </w:rPr>
          <w:t>。</w:t>
        </w:r>
      </w:ins>
    </w:p>
    <w:p w:rsidR="00000000" w:rsidRDefault="00880BA7">
      <w:pPr>
        <w:autoSpaceDE w:val="0"/>
        <w:autoSpaceDN w:val="0"/>
        <w:adjustRightInd w:val="0"/>
        <w:spacing w:line="560" w:lineRule="exact"/>
        <w:ind w:left="360" w:hangingChars="150" w:hanging="360"/>
        <w:jc w:val="left"/>
        <w:rPr>
          <w:ins w:id="366" w:author="齐恩鲁" w:date="2018-01-12T14:01:00Z"/>
          <w:rFonts w:ascii="宋体"/>
          <w:kern w:val="0"/>
          <w:sz w:val="24"/>
          <w:szCs w:val="24"/>
          <w:rPrChange w:id="367" w:author="齐恩鲁" w:date="2018-01-12T14:04:00Z">
            <w:rPr>
              <w:ins w:id="368" w:author="齐恩鲁" w:date="2018-01-12T14:01:00Z"/>
              <w:rFonts w:ascii="宋体"/>
              <w:b/>
              <w:bCs/>
              <w:sz w:val="28"/>
              <w:szCs w:val="28"/>
            </w:rPr>
          </w:rPrChange>
        </w:rPr>
        <w:pPrChange w:id="369" w:author="齐恩鲁" w:date="2018-01-12T14:05:00Z">
          <w:pPr>
            <w:spacing w:line="560" w:lineRule="exact"/>
            <w:ind w:leftChars="1200" w:left="2520"/>
          </w:pPr>
        </w:pPrChange>
      </w:pPr>
      <w:ins w:id="370" w:author="齐恩鲁" w:date="2018-01-12T14:01:00Z">
        <w:r>
          <w:rPr>
            <w:rFonts w:ascii="宋体" w:hint="eastAsia"/>
            <w:sz w:val="24"/>
            <w:szCs w:val="24"/>
          </w:rPr>
          <w:t>2、</w:t>
        </w:r>
        <w:r>
          <w:rPr>
            <w:rFonts w:ascii="宋体" w:hint="eastAsia"/>
            <w:kern w:val="0"/>
            <w:sz w:val="24"/>
            <w:szCs w:val="24"/>
          </w:rPr>
          <w:t>CO2</w:t>
        </w:r>
        <w:r>
          <w:rPr>
            <w:rFonts w:ascii="宋体" w:hAnsi="宋体" w:hint="eastAsia"/>
            <w:kern w:val="0"/>
            <w:sz w:val="24"/>
            <w:szCs w:val="24"/>
          </w:rPr>
          <w:t>处于临界状态时，若其饱和液体的摩尔体积为</w:t>
        </w:r>
        <w:proofErr w:type="spellStart"/>
        <w:r>
          <w:rPr>
            <w:rFonts w:ascii="宋体" w:hint="eastAsia"/>
            <w:kern w:val="0"/>
            <w:sz w:val="24"/>
            <w:szCs w:val="24"/>
          </w:rPr>
          <w:t>V</w:t>
        </w:r>
        <w:r>
          <w:rPr>
            <w:rFonts w:ascii="宋体" w:hint="eastAsia"/>
            <w:kern w:val="0"/>
            <w:sz w:val="24"/>
            <w:szCs w:val="24"/>
            <w:vertAlign w:val="subscript"/>
          </w:rPr>
          <w:t>l</w:t>
        </w:r>
        <w:proofErr w:type="spellEnd"/>
        <w:r>
          <w:rPr>
            <w:rFonts w:ascii="宋体" w:hAnsi="宋体" w:hint="eastAsia"/>
            <w:kern w:val="0"/>
            <w:sz w:val="24"/>
            <w:szCs w:val="24"/>
          </w:rPr>
          <w:t>，饱和</w:t>
        </w:r>
        <w:proofErr w:type="gramStart"/>
        <w:r>
          <w:rPr>
            <w:rFonts w:ascii="宋体" w:hAnsi="宋体" w:hint="eastAsia"/>
            <w:kern w:val="0"/>
            <w:sz w:val="24"/>
            <w:szCs w:val="24"/>
          </w:rPr>
          <w:t>蒸气</w:t>
        </w:r>
        <w:proofErr w:type="gramEnd"/>
        <w:r>
          <w:rPr>
            <w:rFonts w:ascii="宋体" w:hAnsi="宋体" w:hint="eastAsia"/>
            <w:kern w:val="0"/>
            <w:sz w:val="24"/>
            <w:szCs w:val="24"/>
          </w:rPr>
          <w:t>的摩尔体积为</w:t>
        </w:r>
        <w:r>
          <w:rPr>
            <w:rFonts w:ascii="宋体" w:hint="eastAsia"/>
            <w:kern w:val="0"/>
            <w:sz w:val="24"/>
            <w:szCs w:val="24"/>
          </w:rPr>
          <w:t>Vg</w:t>
        </w:r>
        <w:r>
          <w:rPr>
            <w:rFonts w:ascii="宋体" w:hAnsi="宋体" w:hint="eastAsia"/>
            <w:kern w:val="0"/>
            <w:sz w:val="24"/>
            <w:szCs w:val="24"/>
          </w:rPr>
          <w:t>，则</w:t>
        </w:r>
        <w:r>
          <w:rPr>
            <w:rFonts w:ascii="宋体" w:hint="eastAsia"/>
            <w:kern w:val="0"/>
            <w:sz w:val="24"/>
            <w:szCs w:val="24"/>
          </w:rPr>
          <w:t xml:space="preserve">Vg </w:t>
        </w:r>
        <w:r>
          <w:rPr>
            <w:rFonts w:ascii="宋体" w:hint="eastAsia"/>
            <w:kern w:val="0"/>
            <w:sz w:val="24"/>
            <w:szCs w:val="24"/>
            <w:u w:val="single"/>
          </w:rPr>
          <w:t xml:space="preserve">   </w:t>
        </w:r>
        <w:r>
          <w:rPr>
            <w:rFonts w:ascii="宋体" w:hint="eastAsia"/>
            <w:kern w:val="0"/>
            <w:sz w:val="24"/>
            <w:szCs w:val="24"/>
          </w:rPr>
          <w:t xml:space="preserve"> V</w:t>
        </w:r>
        <w:r>
          <w:rPr>
            <w:rFonts w:ascii="宋体" w:hint="eastAsia"/>
            <w:kern w:val="0"/>
            <w:sz w:val="24"/>
            <w:szCs w:val="24"/>
            <w:vertAlign w:val="subscript"/>
          </w:rPr>
          <w:t>1</w:t>
        </w:r>
        <w:r>
          <w:rPr>
            <w:rFonts w:ascii="宋体" w:hAnsi="宋体" w:hint="eastAsia"/>
            <w:kern w:val="0"/>
            <w:sz w:val="24"/>
            <w:szCs w:val="24"/>
          </w:rPr>
          <w:t>（填＞</w:t>
        </w:r>
        <w:r>
          <w:rPr>
            <w:rFonts w:ascii="宋体" w:hint="eastAsia"/>
            <w:kern w:val="0"/>
            <w:sz w:val="24"/>
            <w:szCs w:val="24"/>
          </w:rPr>
          <w:t>,</w:t>
        </w:r>
        <w:r>
          <w:rPr>
            <w:rFonts w:ascii="宋体" w:hAnsi="宋体" w:hint="eastAsia"/>
            <w:kern w:val="0"/>
            <w:sz w:val="24"/>
            <w:szCs w:val="24"/>
          </w:rPr>
          <w:t>＜或</w:t>
        </w:r>
        <w:r>
          <w:rPr>
            <w:rFonts w:ascii="宋体" w:hint="eastAsia"/>
            <w:kern w:val="0"/>
            <w:sz w:val="24"/>
            <w:szCs w:val="24"/>
          </w:rPr>
          <w:t>=</w:t>
        </w:r>
        <w:r>
          <w:rPr>
            <w:rFonts w:ascii="宋体" w:hAnsi="宋体" w:hint="eastAsia"/>
            <w:kern w:val="0"/>
            <w:sz w:val="24"/>
            <w:szCs w:val="24"/>
          </w:rPr>
          <w:t>）；其临界温度</w:t>
        </w:r>
        <w:proofErr w:type="spellStart"/>
        <w:r>
          <w:rPr>
            <w:rFonts w:ascii="宋体" w:hint="eastAsia"/>
            <w:kern w:val="0"/>
            <w:sz w:val="24"/>
            <w:szCs w:val="24"/>
          </w:rPr>
          <w:t>Tc</w:t>
        </w:r>
        <w:proofErr w:type="spellEnd"/>
        <w:r>
          <w:rPr>
            <w:rFonts w:ascii="宋体" w:hAnsi="宋体" w:hint="eastAsia"/>
            <w:kern w:val="0"/>
            <w:sz w:val="24"/>
            <w:szCs w:val="24"/>
          </w:rPr>
          <w:t>是</w:t>
        </w:r>
        <w:r>
          <w:rPr>
            <w:rFonts w:ascii="宋体" w:hint="eastAsia"/>
            <w:kern w:val="0"/>
            <w:sz w:val="24"/>
            <w:szCs w:val="24"/>
          </w:rPr>
          <w:t>CO</w:t>
        </w:r>
        <w:r>
          <w:rPr>
            <w:rFonts w:ascii="宋体" w:hint="eastAsia"/>
            <w:kern w:val="0"/>
            <w:sz w:val="24"/>
            <w:szCs w:val="24"/>
            <w:vertAlign w:val="subscript"/>
          </w:rPr>
          <w:t>2</w:t>
        </w:r>
        <w:r>
          <w:rPr>
            <w:rFonts w:ascii="宋体" w:hAnsi="宋体" w:hint="eastAsia"/>
            <w:kern w:val="0"/>
            <w:sz w:val="24"/>
            <w:szCs w:val="24"/>
          </w:rPr>
          <w:t>能够液化的</w:t>
        </w:r>
        <w:r>
          <w:rPr>
            <w:rFonts w:ascii="宋体" w:hint="eastAsia"/>
            <w:kern w:val="0"/>
            <w:sz w:val="24"/>
            <w:szCs w:val="24"/>
            <w:u w:val="single"/>
          </w:rPr>
          <w:t xml:space="preserve">        </w:t>
        </w:r>
        <w:r>
          <w:rPr>
            <w:rFonts w:ascii="宋体" w:hint="eastAsia"/>
            <w:kern w:val="0"/>
            <w:sz w:val="24"/>
            <w:szCs w:val="24"/>
          </w:rPr>
          <w:t xml:space="preserve"> </w:t>
        </w:r>
        <w:r>
          <w:rPr>
            <w:rFonts w:ascii="宋体" w:hAnsi="宋体" w:hint="eastAsia"/>
            <w:kern w:val="0"/>
            <w:sz w:val="24"/>
            <w:szCs w:val="24"/>
          </w:rPr>
          <w:t>温度（填最高、最低或无关）。</w:t>
        </w:r>
      </w:ins>
    </w:p>
    <w:tbl>
      <w:tblPr>
        <w:tblStyle w:val="a4"/>
        <w:tblpPr w:leftFromText="180" w:rightFromText="180" w:vertAnchor="page" w:horzAnchor="margin" w:tblpY="13651"/>
        <w:tblW w:w="0" w:type="auto"/>
        <w:tblLook w:val="04A0"/>
      </w:tblPr>
      <w:tblGrid>
        <w:gridCol w:w="966"/>
        <w:gridCol w:w="1410"/>
      </w:tblGrid>
      <w:tr w:rsidR="00880BA7" w:rsidTr="00880BA7">
        <w:trPr>
          <w:ins w:id="371" w:author="齐恩鲁" w:date="2018-01-12T14:05:00Z"/>
        </w:trPr>
        <w:tc>
          <w:tcPr>
            <w:tcW w:w="966" w:type="dxa"/>
          </w:tcPr>
          <w:p w:rsidR="00880BA7" w:rsidRPr="00880BA7" w:rsidRDefault="00880BA7" w:rsidP="00880BA7">
            <w:pPr>
              <w:spacing w:line="560" w:lineRule="exact"/>
              <w:jc w:val="center"/>
              <w:rPr>
                <w:ins w:id="372" w:author="齐恩鲁" w:date="2018-01-12T14:05:00Z"/>
                <w:rFonts w:ascii="宋体" w:hAnsi="宋体"/>
                <w:bCs/>
                <w:sz w:val="24"/>
                <w:szCs w:val="24"/>
              </w:rPr>
            </w:pPr>
            <w:ins w:id="373" w:author="齐恩鲁" w:date="2018-01-12T14:05:00Z">
              <w:r w:rsidRPr="00880BA7">
                <w:rPr>
                  <w:rFonts w:ascii="宋体" w:hAnsi="宋体" w:hint="eastAsia"/>
                  <w:bCs/>
                  <w:sz w:val="24"/>
                  <w:szCs w:val="24"/>
                </w:rPr>
                <w:t>得分</w:t>
              </w:r>
            </w:ins>
          </w:p>
        </w:tc>
        <w:tc>
          <w:tcPr>
            <w:tcW w:w="1410" w:type="dxa"/>
          </w:tcPr>
          <w:p w:rsidR="00880BA7" w:rsidRPr="00880BA7" w:rsidRDefault="00880BA7" w:rsidP="00880BA7">
            <w:pPr>
              <w:spacing w:line="560" w:lineRule="exact"/>
              <w:jc w:val="center"/>
              <w:rPr>
                <w:ins w:id="374" w:author="齐恩鲁" w:date="2018-01-12T14:05:00Z"/>
                <w:rFonts w:ascii="宋体" w:hAnsi="宋体"/>
                <w:bCs/>
                <w:sz w:val="24"/>
                <w:szCs w:val="24"/>
              </w:rPr>
            </w:pPr>
            <w:ins w:id="375" w:author="齐恩鲁" w:date="2018-01-12T14:05:00Z">
              <w:r w:rsidRPr="00880BA7">
                <w:rPr>
                  <w:rFonts w:ascii="宋体" w:hAnsi="宋体" w:hint="eastAsia"/>
                  <w:bCs/>
                  <w:sz w:val="24"/>
                  <w:szCs w:val="24"/>
                </w:rPr>
                <w:t>阅卷老师</w:t>
              </w:r>
            </w:ins>
          </w:p>
        </w:tc>
      </w:tr>
      <w:tr w:rsidR="00880BA7" w:rsidTr="00880BA7">
        <w:trPr>
          <w:ins w:id="376" w:author="齐恩鲁" w:date="2018-01-12T14:05:00Z"/>
        </w:trPr>
        <w:tc>
          <w:tcPr>
            <w:tcW w:w="966" w:type="dxa"/>
          </w:tcPr>
          <w:p w:rsidR="00880BA7" w:rsidRDefault="00880BA7" w:rsidP="00880BA7">
            <w:pPr>
              <w:spacing w:line="560" w:lineRule="exact"/>
              <w:rPr>
                <w:ins w:id="377" w:author="齐恩鲁" w:date="2018-01-12T14:05:00Z"/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0" w:type="dxa"/>
          </w:tcPr>
          <w:p w:rsidR="00880BA7" w:rsidRDefault="00880BA7" w:rsidP="00880BA7">
            <w:pPr>
              <w:spacing w:line="560" w:lineRule="exact"/>
              <w:rPr>
                <w:ins w:id="378" w:author="齐恩鲁" w:date="2018-01-12T14:05:00Z"/>
                <w:rFonts w:ascii="宋体" w:hAnsi="宋体"/>
                <w:b/>
                <w:bCs/>
                <w:sz w:val="28"/>
                <w:szCs w:val="28"/>
              </w:rPr>
            </w:pPr>
          </w:p>
        </w:tc>
      </w:tr>
    </w:tbl>
    <w:p w:rsidR="00000000" w:rsidRDefault="00880BA7">
      <w:pPr>
        <w:spacing w:line="560" w:lineRule="exact"/>
        <w:rPr>
          <w:ins w:id="379" w:author="齐恩鲁" w:date="2018-01-12T14:03:00Z"/>
          <w:rFonts w:ascii="宋体" w:hAnsi="宋体"/>
          <w:b/>
          <w:bCs/>
          <w:sz w:val="28"/>
          <w:szCs w:val="28"/>
        </w:rPr>
        <w:pPrChange w:id="380" w:author="齐恩鲁" w:date="2018-01-12T14:05:00Z">
          <w:pPr>
            <w:spacing w:line="560" w:lineRule="exact"/>
            <w:ind w:leftChars="1197" w:left="3076" w:hangingChars="200" w:hanging="562"/>
          </w:pPr>
        </w:pPrChange>
      </w:pPr>
      <w:ins w:id="381" w:author="齐恩鲁" w:date="2018-01-12T14:01:00Z">
        <w:r>
          <w:rPr>
            <w:rFonts w:ascii="宋体" w:hAnsi="宋体" w:hint="eastAsia"/>
            <w:b/>
            <w:bCs/>
            <w:sz w:val="28"/>
            <w:szCs w:val="28"/>
          </w:rPr>
          <w:t>二、选择题（每题</w:t>
        </w:r>
        <w:r>
          <w:rPr>
            <w:rFonts w:ascii="宋体" w:hint="eastAsia"/>
            <w:b/>
            <w:bCs/>
            <w:sz w:val="28"/>
            <w:szCs w:val="28"/>
          </w:rPr>
          <w:t>2分，共18分</w:t>
        </w:r>
        <w:r>
          <w:rPr>
            <w:rFonts w:ascii="宋体" w:hint="eastAsia"/>
            <w:sz w:val="28"/>
            <w:szCs w:val="28"/>
          </w:rPr>
          <w:t xml:space="preserve"> </w:t>
        </w:r>
        <w:r>
          <w:rPr>
            <w:rFonts w:ascii="宋体" w:hAnsi="宋体" w:hint="eastAsia"/>
            <w:b/>
            <w:bCs/>
            <w:sz w:val="28"/>
            <w:szCs w:val="28"/>
          </w:rPr>
          <w:t>选择正确答案</w:t>
        </w:r>
      </w:ins>
    </w:p>
    <w:p w:rsidR="00000000" w:rsidRDefault="00880BA7">
      <w:pPr>
        <w:spacing w:line="560" w:lineRule="exact"/>
        <w:rPr>
          <w:ins w:id="382" w:author="齐恩鲁" w:date="2018-01-12T14:01:00Z"/>
          <w:rFonts w:ascii="宋体"/>
          <w:b/>
          <w:bCs/>
          <w:sz w:val="28"/>
          <w:szCs w:val="28"/>
        </w:rPr>
        <w:pPrChange w:id="383" w:author="齐恩鲁" w:date="2018-01-12T14:05:00Z">
          <w:pPr>
            <w:spacing w:line="560" w:lineRule="exact"/>
            <w:ind w:leftChars="1197" w:left="3076" w:hangingChars="200" w:hanging="562"/>
          </w:pPr>
        </w:pPrChange>
      </w:pPr>
      <w:ins w:id="384" w:author="齐恩鲁" w:date="2018-01-12T14:01:00Z">
        <w:r>
          <w:rPr>
            <w:rFonts w:ascii="宋体" w:hAnsi="宋体" w:hint="eastAsia"/>
            <w:b/>
            <w:bCs/>
            <w:sz w:val="28"/>
            <w:szCs w:val="28"/>
          </w:rPr>
          <w:t>的编号，填在各题前的括号内）</w:t>
        </w:r>
      </w:ins>
    </w:p>
    <w:p w:rsidR="00880BA7" w:rsidRDefault="00880BA7" w:rsidP="00880BA7">
      <w:pPr>
        <w:autoSpaceDE w:val="0"/>
        <w:autoSpaceDN w:val="0"/>
        <w:adjustRightInd w:val="0"/>
        <w:spacing w:line="560" w:lineRule="exact"/>
        <w:jc w:val="left"/>
        <w:rPr>
          <w:ins w:id="385" w:author="齐恩鲁" w:date="2018-01-12T14:01:00Z"/>
          <w:rFonts w:ascii="宋体"/>
          <w:sz w:val="24"/>
          <w:szCs w:val="24"/>
        </w:rPr>
      </w:pPr>
      <w:ins w:id="386" w:author="齐恩鲁" w:date="2018-01-12T14:01:00Z">
        <w:r>
          <w:rPr>
            <w:rFonts w:ascii="宋体" w:hAnsi="宋体" w:hint="eastAsia"/>
            <w:sz w:val="24"/>
            <w:szCs w:val="24"/>
          </w:rPr>
          <w:t>（</w:t>
        </w:r>
        <w:r>
          <w:rPr>
            <w:rFonts w:ascii="宋体" w:hint="eastAsia"/>
            <w:sz w:val="24"/>
            <w:szCs w:val="24"/>
          </w:rPr>
          <w:t xml:space="preserve">  </w:t>
        </w:r>
        <w:r>
          <w:rPr>
            <w:rFonts w:ascii="宋体" w:hAnsi="宋体" w:hint="eastAsia"/>
            <w:sz w:val="24"/>
            <w:szCs w:val="24"/>
          </w:rPr>
          <w:t>）</w:t>
        </w:r>
        <w:r>
          <w:rPr>
            <w:rFonts w:ascii="宋体" w:hint="eastAsia"/>
            <w:sz w:val="24"/>
            <w:szCs w:val="24"/>
          </w:rPr>
          <w:t>1</w:t>
        </w:r>
        <w:r>
          <w:rPr>
            <w:rFonts w:ascii="宋体" w:hAnsi="宋体" w:hint="eastAsia"/>
            <w:sz w:val="24"/>
            <w:szCs w:val="24"/>
          </w:rPr>
          <w:t>、非挥发性的溶质溶于溶剂中形成稀溶液之后将会引起：</w:t>
        </w:r>
      </w:ins>
    </w:p>
    <w:p w:rsidR="00880BA7" w:rsidRDefault="00880BA7" w:rsidP="00880BA7">
      <w:pPr>
        <w:autoSpaceDE w:val="0"/>
        <w:autoSpaceDN w:val="0"/>
        <w:adjustRightInd w:val="0"/>
        <w:spacing w:line="560" w:lineRule="exact"/>
        <w:ind w:firstLineChars="350" w:firstLine="840"/>
        <w:jc w:val="left"/>
        <w:rPr>
          <w:ins w:id="387" w:author="齐恩鲁" w:date="2018-01-12T14:01:00Z"/>
          <w:rFonts w:ascii="宋体"/>
          <w:kern w:val="0"/>
          <w:sz w:val="24"/>
          <w:szCs w:val="24"/>
        </w:rPr>
      </w:pPr>
      <w:ins w:id="388" w:author="齐恩鲁" w:date="2018-01-12T14:01:00Z">
        <w:r>
          <w:rPr>
            <w:rFonts w:ascii="宋体" w:hint="eastAsia"/>
            <w:sz w:val="24"/>
            <w:szCs w:val="24"/>
          </w:rPr>
          <w:t xml:space="preserve">A </w:t>
        </w:r>
        <w:r>
          <w:rPr>
            <w:rFonts w:ascii="宋体" w:hAnsi="宋体" w:hint="eastAsia"/>
            <w:sz w:val="24"/>
            <w:szCs w:val="24"/>
          </w:rPr>
          <w:t>熔点升高；</w:t>
        </w:r>
        <w:r>
          <w:rPr>
            <w:rFonts w:ascii="宋体" w:hint="eastAsia"/>
            <w:sz w:val="24"/>
            <w:szCs w:val="24"/>
          </w:rPr>
          <w:t xml:space="preserve">  B </w:t>
        </w:r>
        <w:proofErr w:type="gramStart"/>
        <w:r>
          <w:rPr>
            <w:rFonts w:ascii="宋体" w:hAnsi="宋体" w:hint="eastAsia"/>
            <w:sz w:val="24"/>
            <w:szCs w:val="24"/>
          </w:rPr>
          <w:t>蒸气</w:t>
        </w:r>
        <w:proofErr w:type="gramEnd"/>
        <w:r>
          <w:rPr>
            <w:rFonts w:ascii="宋体" w:hAnsi="宋体" w:hint="eastAsia"/>
            <w:sz w:val="24"/>
            <w:szCs w:val="24"/>
          </w:rPr>
          <w:t>压升高；</w:t>
        </w:r>
        <w:r>
          <w:rPr>
            <w:rFonts w:ascii="宋体" w:hint="eastAsia"/>
            <w:sz w:val="24"/>
            <w:szCs w:val="24"/>
          </w:rPr>
          <w:t xml:space="preserve"> C </w:t>
        </w:r>
        <w:r>
          <w:rPr>
            <w:rFonts w:ascii="宋体" w:hAnsi="宋体" w:hint="eastAsia"/>
            <w:sz w:val="24"/>
            <w:szCs w:val="24"/>
          </w:rPr>
          <w:t>沸点降低；</w:t>
        </w:r>
        <w:r>
          <w:rPr>
            <w:rFonts w:ascii="宋体" w:hint="eastAsia"/>
            <w:sz w:val="24"/>
            <w:szCs w:val="24"/>
          </w:rPr>
          <w:t xml:space="preserve">D </w:t>
        </w:r>
        <w:r>
          <w:rPr>
            <w:rFonts w:ascii="宋体" w:hAnsi="宋体" w:hint="eastAsia"/>
            <w:sz w:val="24"/>
            <w:szCs w:val="24"/>
          </w:rPr>
          <w:t>熔点降低</w:t>
        </w:r>
        <w:r>
          <w:rPr>
            <w:rFonts w:ascii="宋体" w:hAnsi="宋体" w:hint="eastAsia"/>
            <w:kern w:val="0"/>
            <w:sz w:val="24"/>
            <w:szCs w:val="24"/>
          </w:rPr>
          <w:t>。</w:t>
        </w:r>
      </w:ins>
    </w:p>
    <w:p w:rsidR="00880BA7" w:rsidRDefault="00880BA7" w:rsidP="00CF5A74">
      <w:pPr>
        <w:spacing w:beforeLines="50" w:line="560" w:lineRule="exact"/>
        <w:rPr>
          <w:ins w:id="389" w:author="齐恩鲁" w:date="2018-01-12T14:01:00Z"/>
          <w:rFonts w:ascii="宋体"/>
          <w:sz w:val="24"/>
          <w:szCs w:val="24"/>
        </w:rPr>
        <w:pPrChange w:id="390" w:author="齐恩鲁" w:date="2018-01-12T14:10:00Z">
          <w:pPr>
            <w:spacing w:beforeLines="50" w:line="560" w:lineRule="exact"/>
          </w:pPr>
        </w:pPrChange>
      </w:pPr>
      <w:ins w:id="391" w:author="齐恩鲁" w:date="2018-01-12T14:01:00Z">
        <w:r>
          <w:rPr>
            <w:rFonts w:ascii="宋体" w:hAnsi="宋体" w:hint="eastAsia"/>
            <w:sz w:val="24"/>
            <w:szCs w:val="24"/>
          </w:rPr>
          <w:t>（</w:t>
        </w:r>
        <w:r>
          <w:rPr>
            <w:rFonts w:ascii="宋体" w:hint="eastAsia"/>
            <w:sz w:val="24"/>
            <w:szCs w:val="24"/>
          </w:rPr>
          <w:t xml:space="preserve">   </w:t>
        </w:r>
        <w:r>
          <w:rPr>
            <w:rFonts w:ascii="宋体" w:hAnsi="宋体" w:hint="eastAsia"/>
            <w:sz w:val="24"/>
            <w:szCs w:val="24"/>
          </w:rPr>
          <w:t>）</w:t>
        </w:r>
        <w:r>
          <w:rPr>
            <w:rFonts w:ascii="宋体" w:hint="eastAsia"/>
            <w:sz w:val="24"/>
            <w:szCs w:val="24"/>
          </w:rPr>
          <w:t>2</w:t>
        </w:r>
        <w:r>
          <w:rPr>
            <w:rFonts w:ascii="宋体" w:hAnsi="宋体" w:hint="eastAsia"/>
            <w:sz w:val="24"/>
            <w:szCs w:val="24"/>
          </w:rPr>
          <w:t>、</w:t>
        </w:r>
        <w:r>
          <w:rPr>
            <w:rFonts w:ascii="宋体" w:hint="eastAsia"/>
            <w:sz w:val="24"/>
            <w:szCs w:val="24"/>
          </w:rPr>
          <w:t xml:space="preserve"> </w:t>
        </w:r>
        <w:r w:rsidR="00D274BE">
          <w:rPr>
            <w:noProof/>
          </w:rPr>
          <w:drawing>
            <wp:inline distT="0" distB="0" distL="0" distR="0">
              <wp:extent cx="2200275" cy="485775"/>
              <wp:effectExtent l="19050" t="0" r="9525" b="0"/>
              <wp:docPr id="19" name="图片 19" descr="C:\Users\lenovo\AppData\Local\Temp\ksohtml\wps487D.tmp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9" descr="C:\Users\lenovo\AppData\Local\Temp\ksohtml\wps487D.tmp.png"/>
                      <pic:cNvPicPr>
                        <a:picLocks noChangeAspect="1" noChangeArrowheads="1"/>
                      </pic:cNvPicPr>
                    </pic:nvPicPr>
                    <pic:blipFill>
                      <a:blip r:embed="rId23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00275" cy="485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宋体" w:hint="eastAsia"/>
            <w:sz w:val="24"/>
            <w:szCs w:val="24"/>
          </w:rPr>
          <w:t xml:space="preserve"> </w:t>
        </w:r>
        <w:r>
          <w:rPr>
            <w:rFonts w:ascii="宋体" w:hAnsi="宋体" w:hint="eastAsia"/>
            <w:sz w:val="24"/>
            <w:szCs w:val="24"/>
          </w:rPr>
          <w:t>计算式的适用条件：</w:t>
        </w:r>
      </w:ins>
    </w:p>
    <w:p w:rsidR="00880BA7" w:rsidRDefault="00880BA7" w:rsidP="00880BA7">
      <w:pPr>
        <w:autoSpaceDE w:val="0"/>
        <w:autoSpaceDN w:val="0"/>
        <w:adjustRightInd w:val="0"/>
        <w:spacing w:line="560" w:lineRule="exact"/>
        <w:ind w:firstLineChars="375" w:firstLine="900"/>
        <w:jc w:val="left"/>
        <w:rPr>
          <w:ins w:id="392" w:author="齐恩鲁" w:date="2018-01-12T14:01:00Z"/>
          <w:rFonts w:ascii="宋体"/>
          <w:kern w:val="0"/>
          <w:sz w:val="24"/>
          <w:szCs w:val="24"/>
        </w:rPr>
      </w:pPr>
      <w:ins w:id="393" w:author="齐恩鲁" w:date="2018-01-12T14:01:00Z">
        <w:r>
          <w:rPr>
            <w:rFonts w:ascii="宋体" w:hint="eastAsia"/>
            <w:kern w:val="0"/>
            <w:sz w:val="24"/>
            <w:szCs w:val="24"/>
          </w:rPr>
          <w:t>A、</w:t>
        </w:r>
        <w:r>
          <w:rPr>
            <w:rFonts w:ascii="宋体" w:hAnsi="宋体" w:hint="eastAsia"/>
            <w:kern w:val="0"/>
            <w:sz w:val="24"/>
            <w:szCs w:val="24"/>
          </w:rPr>
          <w:t>无相变、无化学变化的任何过程；</w:t>
        </w:r>
        <w:r>
          <w:rPr>
            <w:rFonts w:ascii="宋体" w:hint="eastAsia"/>
            <w:kern w:val="0"/>
            <w:sz w:val="24"/>
            <w:szCs w:val="24"/>
          </w:rPr>
          <w:t>B、</w:t>
        </w:r>
        <w:r>
          <w:rPr>
            <w:rFonts w:ascii="宋体" w:hAnsi="宋体" w:hint="eastAsia"/>
            <w:kern w:val="0"/>
            <w:sz w:val="24"/>
            <w:szCs w:val="24"/>
          </w:rPr>
          <w:t>任何可逆过程；</w:t>
        </w:r>
      </w:ins>
    </w:p>
    <w:p w:rsidR="00880BA7" w:rsidRDefault="00880BA7" w:rsidP="00880BA7">
      <w:pPr>
        <w:autoSpaceDE w:val="0"/>
        <w:autoSpaceDN w:val="0"/>
        <w:adjustRightInd w:val="0"/>
        <w:spacing w:line="560" w:lineRule="exact"/>
        <w:ind w:firstLineChars="375" w:firstLine="900"/>
        <w:jc w:val="left"/>
        <w:rPr>
          <w:ins w:id="394" w:author="齐恩鲁" w:date="2018-01-12T14:01:00Z"/>
          <w:rFonts w:ascii="宋体"/>
          <w:sz w:val="24"/>
          <w:szCs w:val="24"/>
        </w:rPr>
      </w:pPr>
      <w:ins w:id="395" w:author="齐恩鲁" w:date="2018-01-12T14:01:00Z">
        <w:r>
          <w:rPr>
            <w:rFonts w:ascii="宋体" w:hint="eastAsia"/>
            <w:kern w:val="0"/>
            <w:sz w:val="24"/>
            <w:szCs w:val="24"/>
          </w:rPr>
          <w:t>C、</w:t>
        </w:r>
        <w:r>
          <w:rPr>
            <w:rFonts w:ascii="宋体" w:hAnsi="宋体" w:hint="eastAsia"/>
            <w:kern w:val="0"/>
            <w:sz w:val="24"/>
            <w:szCs w:val="24"/>
          </w:rPr>
          <w:t>无其它功的任何过程；</w:t>
        </w:r>
        <w:r>
          <w:rPr>
            <w:rFonts w:ascii="宋体" w:hint="eastAsia"/>
            <w:kern w:val="0"/>
            <w:sz w:val="24"/>
            <w:szCs w:val="24"/>
          </w:rPr>
          <w:t xml:space="preserve">   D、</w:t>
        </w:r>
        <w:r>
          <w:rPr>
            <w:rFonts w:ascii="宋体" w:hAnsi="宋体" w:hint="eastAsia"/>
            <w:kern w:val="0"/>
            <w:sz w:val="24"/>
            <w:szCs w:val="24"/>
          </w:rPr>
          <w:t>理想气体任何过程。</w:t>
        </w:r>
      </w:ins>
    </w:p>
    <w:p w:rsidR="00000000" w:rsidRDefault="00880BA7">
      <w:pPr>
        <w:spacing w:line="560" w:lineRule="exact"/>
        <w:rPr>
          <w:ins w:id="396" w:author="齐恩鲁" w:date="2018-01-12T14:01:00Z"/>
          <w:rFonts w:ascii="Calibri"/>
          <w:sz w:val="24"/>
          <w:szCs w:val="24"/>
        </w:rPr>
        <w:pPrChange w:id="397" w:author="齐恩鲁" w:date="2018-01-12T14:07:00Z">
          <w:pPr>
            <w:spacing w:line="560" w:lineRule="exact"/>
            <w:ind w:firstLineChars="900" w:firstLine="2530"/>
          </w:pPr>
        </w:pPrChange>
      </w:pPr>
      <w:ins w:id="398" w:author="齐恩鲁" w:date="2018-01-12T14:01:00Z">
        <w:r>
          <w:rPr>
            <w:rFonts w:ascii="宋体" w:hAnsi="宋体" w:hint="eastAsia"/>
            <w:b/>
            <w:bCs/>
            <w:sz w:val="28"/>
            <w:szCs w:val="28"/>
          </w:rPr>
          <w:t>三</w:t>
        </w:r>
        <w:r>
          <w:rPr>
            <w:rFonts w:ascii="宋体" w:hAnsi="宋体"/>
            <w:b/>
            <w:bCs/>
            <w:sz w:val="24"/>
            <w:szCs w:val="24"/>
          </w:rPr>
          <w:t>、讨论下题解法是否有错，如有，请改正之。</w:t>
        </w:r>
        <w:r>
          <w:rPr>
            <w:rFonts w:ascii="宋体" w:hAnsi="宋体" w:hint="eastAsia"/>
            <w:sz w:val="24"/>
            <w:szCs w:val="24"/>
          </w:rPr>
          <w:t>（</w:t>
        </w:r>
        <w:r>
          <w:rPr>
            <w:rFonts w:hint="eastAsia"/>
            <w:b/>
            <w:bCs/>
            <w:sz w:val="24"/>
            <w:szCs w:val="24"/>
          </w:rPr>
          <w:t>8</w:t>
        </w:r>
        <w:r>
          <w:rPr>
            <w:rFonts w:ascii="宋体" w:hAnsi="宋体" w:hint="eastAsia"/>
            <w:b/>
            <w:bCs/>
            <w:sz w:val="24"/>
            <w:szCs w:val="24"/>
          </w:rPr>
          <w:t>分</w:t>
        </w:r>
        <w:r>
          <w:rPr>
            <w:rFonts w:ascii="宋体" w:hAnsi="宋体"/>
            <w:sz w:val="24"/>
            <w:szCs w:val="24"/>
          </w:rPr>
          <w:t>）</w:t>
        </w:r>
      </w:ins>
    </w:p>
    <w:tbl>
      <w:tblPr>
        <w:tblStyle w:val="a4"/>
        <w:tblpPr w:leftFromText="180" w:rightFromText="180" w:vertAnchor="page" w:horzAnchor="margin" w:tblpY="4351"/>
        <w:tblW w:w="0" w:type="auto"/>
        <w:tblLook w:val="04A0"/>
      </w:tblPr>
      <w:tblGrid>
        <w:gridCol w:w="959"/>
        <w:gridCol w:w="1417"/>
      </w:tblGrid>
      <w:tr w:rsidR="00880BA7" w:rsidTr="00880BA7">
        <w:trPr>
          <w:trHeight w:val="585"/>
          <w:ins w:id="399" w:author="齐恩鲁" w:date="2018-01-12T14:07:00Z"/>
        </w:trPr>
        <w:tc>
          <w:tcPr>
            <w:tcW w:w="959" w:type="dxa"/>
          </w:tcPr>
          <w:p w:rsidR="00880BA7" w:rsidRDefault="00880BA7" w:rsidP="00880BA7">
            <w:pPr>
              <w:spacing w:line="560" w:lineRule="exact"/>
              <w:rPr>
                <w:ins w:id="400" w:author="齐恩鲁" w:date="2018-01-12T14:07:00Z"/>
                <w:rFonts w:ascii="宋体" w:hAnsi="宋体"/>
                <w:b/>
                <w:bCs/>
                <w:sz w:val="28"/>
                <w:szCs w:val="28"/>
              </w:rPr>
            </w:pPr>
            <w:ins w:id="401" w:author="齐恩鲁" w:date="2018-01-12T14:07:00Z">
              <w:r w:rsidRPr="00880BA7">
                <w:rPr>
                  <w:rFonts w:ascii="宋体" w:hAnsi="宋体" w:hint="eastAsia"/>
                  <w:bCs/>
                  <w:sz w:val="24"/>
                  <w:szCs w:val="24"/>
                </w:rPr>
                <w:t>得分</w:t>
              </w:r>
            </w:ins>
          </w:p>
        </w:tc>
        <w:tc>
          <w:tcPr>
            <w:tcW w:w="1417" w:type="dxa"/>
          </w:tcPr>
          <w:p w:rsidR="00880BA7" w:rsidRDefault="00880BA7" w:rsidP="00880BA7">
            <w:pPr>
              <w:spacing w:line="560" w:lineRule="exact"/>
              <w:rPr>
                <w:ins w:id="402" w:author="齐恩鲁" w:date="2018-01-12T14:07:00Z"/>
                <w:rFonts w:ascii="宋体" w:hAnsi="宋体"/>
                <w:b/>
                <w:bCs/>
                <w:sz w:val="28"/>
                <w:szCs w:val="28"/>
              </w:rPr>
            </w:pPr>
            <w:ins w:id="403" w:author="齐恩鲁" w:date="2018-01-12T14:07:00Z">
              <w:r w:rsidRPr="00880BA7">
                <w:rPr>
                  <w:rFonts w:ascii="宋体" w:hAnsi="宋体" w:hint="eastAsia"/>
                  <w:bCs/>
                  <w:sz w:val="24"/>
                  <w:szCs w:val="24"/>
                </w:rPr>
                <w:t>阅卷老师</w:t>
              </w:r>
            </w:ins>
          </w:p>
        </w:tc>
      </w:tr>
      <w:tr w:rsidR="00880BA7" w:rsidTr="00880BA7">
        <w:trPr>
          <w:trHeight w:val="600"/>
          <w:ins w:id="404" w:author="齐恩鲁" w:date="2018-01-12T14:07:00Z"/>
        </w:trPr>
        <w:tc>
          <w:tcPr>
            <w:tcW w:w="959" w:type="dxa"/>
          </w:tcPr>
          <w:p w:rsidR="00880BA7" w:rsidRDefault="00880BA7" w:rsidP="00880BA7">
            <w:pPr>
              <w:spacing w:line="560" w:lineRule="exact"/>
              <w:rPr>
                <w:ins w:id="405" w:author="齐恩鲁" w:date="2018-01-12T14:07:00Z"/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880BA7" w:rsidRDefault="00880BA7" w:rsidP="00880BA7">
            <w:pPr>
              <w:spacing w:line="560" w:lineRule="exact"/>
              <w:rPr>
                <w:ins w:id="406" w:author="齐恩鲁" w:date="2018-01-12T14:07:00Z"/>
                <w:rFonts w:ascii="宋体" w:hAnsi="宋体"/>
                <w:b/>
                <w:bCs/>
                <w:sz w:val="28"/>
                <w:szCs w:val="28"/>
              </w:rPr>
            </w:pPr>
          </w:p>
        </w:tc>
      </w:tr>
    </w:tbl>
    <w:p w:rsidR="00880BA7" w:rsidRDefault="00880BA7" w:rsidP="00880BA7">
      <w:pPr>
        <w:spacing w:line="560" w:lineRule="exact"/>
        <w:rPr>
          <w:ins w:id="407" w:author="齐恩鲁" w:date="2018-01-12T14:01:00Z"/>
          <w:sz w:val="24"/>
          <w:szCs w:val="24"/>
        </w:rPr>
      </w:pPr>
      <w:ins w:id="408" w:author="齐恩鲁" w:date="2018-01-12T14:01:00Z">
        <w:r>
          <w:rPr>
            <w:sz w:val="24"/>
            <w:szCs w:val="24"/>
          </w:rPr>
          <w:t xml:space="preserve"> </w:t>
        </w:r>
      </w:ins>
    </w:p>
    <w:p w:rsidR="00000000" w:rsidRDefault="00880BA7">
      <w:pPr>
        <w:spacing w:line="560" w:lineRule="exact"/>
        <w:ind w:left="1"/>
        <w:rPr>
          <w:ins w:id="409" w:author="齐恩鲁" w:date="2018-01-12T14:01:00Z"/>
          <w:sz w:val="24"/>
          <w:szCs w:val="24"/>
        </w:rPr>
        <w:pPrChange w:id="410" w:author="齐恩鲁" w:date="2018-01-12T14:07:00Z">
          <w:pPr>
            <w:spacing w:line="560" w:lineRule="exact"/>
            <w:ind w:left="1" w:firstLineChars="300" w:firstLine="720"/>
          </w:pPr>
        </w:pPrChange>
      </w:pPr>
      <w:ins w:id="411" w:author="齐恩鲁" w:date="2018-01-12T14:01:00Z">
        <w:r>
          <w:rPr>
            <w:rFonts w:ascii="宋体" w:hAnsi="宋体"/>
            <w:sz w:val="24"/>
            <w:szCs w:val="24"/>
          </w:rPr>
          <w:t>把</w:t>
        </w:r>
        <w:r>
          <w:rPr>
            <w:sz w:val="24"/>
            <w:szCs w:val="24"/>
          </w:rPr>
          <w:t>2mol CO</w:t>
        </w:r>
        <w:r>
          <w:rPr>
            <w:rFonts w:ascii="宋体" w:hAnsi="宋体"/>
            <w:sz w:val="24"/>
            <w:szCs w:val="24"/>
          </w:rPr>
          <w:t>与</w:t>
        </w:r>
        <w:r>
          <w:rPr>
            <w:sz w:val="24"/>
            <w:szCs w:val="24"/>
          </w:rPr>
          <w:t>1mol O</w:t>
        </w:r>
        <w:r>
          <w:rPr>
            <w:sz w:val="24"/>
            <w:szCs w:val="24"/>
            <w:vertAlign w:val="subscript"/>
          </w:rPr>
          <w:t>2</w:t>
        </w:r>
        <w:r>
          <w:rPr>
            <w:rFonts w:ascii="宋体" w:hAnsi="宋体"/>
            <w:sz w:val="24"/>
            <w:szCs w:val="24"/>
          </w:rPr>
          <w:t>放入</w:t>
        </w:r>
        <w:r>
          <w:rPr>
            <w:sz w:val="24"/>
            <w:szCs w:val="24"/>
          </w:rPr>
          <w:t>25</w:t>
        </w:r>
        <w:r>
          <w:rPr>
            <w:rFonts w:ascii="微软雅黑" w:eastAsia="微软雅黑" w:hAnsi="微软雅黑" w:hint="eastAsia"/>
            <w:sz w:val="24"/>
            <w:szCs w:val="24"/>
          </w:rPr>
          <w:t>℃</w:t>
        </w:r>
        <w:r>
          <w:rPr>
            <w:rFonts w:ascii="宋体" w:hAnsi="宋体"/>
            <w:sz w:val="24"/>
            <w:szCs w:val="24"/>
          </w:rPr>
          <w:t>的密闭容器内，其容积为</w:t>
        </w:r>
        <w:r>
          <w:rPr>
            <w:sz w:val="24"/>
            <w:szCs w:val="24"/>
          </w:rPr>
          <w:t>73.39dm</w:t>
        </w:r>
        <w:r>
          <w:rPr>
            <w:sz w:val="24"/>
            <w:szCs w:val="24"/>
            <w:vertAlign w:val="superscript"/>
          </w:rPr>
          <w:t>3</w:t>
        </w:r>
        <w:r>
          <w:rPr>
            <w:rFonts w:ascii="宋体" w:hAnsi="宋体"/>
            <w:sz w:val="24"/>
            <w:szCs w:val="24"/>
          </w:rPr>
          <w:t>，加入催化剂后，</w:t>
        </w:r>
        <w:r>
          <w:rPr>
            <w:sz w:val="24"/>
            <w:szCs w:val="24"/>
          </w:rPr>
          <w:t>CO</w:t>
        </w:r>
        <w:r>
          <w:rPr>
            <w:rFonts w:ascii="宋体" w:hAnsi="宋体"/>
            <w:sz w:val="24"/>
            <w:szCs w:val="24"/>
          </w:rPr>
          <w:t>和</w:t>
        </w:r>
        <w:r>
          <w:rPr>
            <w:sz w:val="24"/>
            <w:szCs w:val="24"/>
          </w:rPr>
          <w:t>O</w:t>
        </w:r>
        <w:r>
          <w:rPr>
            <w:sz w:val="24"/>
            <w:szCs w:val="24"/>
            <w:vertAlign w:val="subscript"/>
          </w:rPr>
          <w:t>2</w:t>
        </w:r>
        <w:r>
          <w:rPr>
            <w:rFonts w:ascii="宋体" w:hAnsi="宋体"/>
            <w:sz w:val="24"/>
            <w:szCs w:val="24"/>
          </w:rPr>
          <w:t>恒温地反应变为</w:t>
        </w:r>
        <w:r>
          <w:rPr>
            <w:sz w:val="24"/>
            <w:szCs w:val="24"/>
          </w:rPr>
          <w:t>CO</w:t>
        </w:r>
        <w:r>
          <w:rPr>
            <w:sz w:val="24"/>
            <w:szCs w:val="24"/>
            <w:vertAlign w:val="subscript"/>
          </w:rPr>
          <w:t>2</w:t>
        </w:r>
        <w:r>
          <w:rPr>
            <w:rFonts w:ascii="宋体" w:hAnsi="宋体"/>
            <w:sz w:val="24"/>
            <w:szCs w:val="24"/>
          </w:rPr>
          <w:t>，查得</w:t>
        </w:r>
        <w:r>
          <w:rPr>
            <w:sz w:val="24"/>
            <w:szCs w:val="24"/>
          </w:rPr>
          <w:t>CO</w:t>
        </w:r>
        <w:r>
          <w:rPr>
            <w:rFonts w:ascii="宋体" w:hAnsi="宋体"/>
            <w:sz w:val="24"/>
            <w:szCs w:val="24"/>
          </w:rPr>
          <w:t>在</w:t>
        </w:r>
        <w:r>
          <w:rPr>
            <w:sz w:val="24"/>
            <w:szCs w:val="24"/>
          </w:rPr>
          <w:t>25</w:t>
        </w:r>
        <w:r>
          <w:rPr>
            <w:rFonts w:ascii="微软雅黑" w:eastAsia="微软雅黑" w:hAnsi="微软雅黑" w:hint="eastAsia"/>
            <w:sz w:val="24"/>
            <w:szCs w:val="24"/>
          </w:rPr>
          <w:t>℃</w:t>
        </w:r>
        <w:r>
          <w:rPr>
            <w:rFonts w:ascii="宋体" w:hAnsi="宋体"/>
            <w:sz w:val="24"/>
            <w:szCs w:val="24"/>
          </w:rPr>
          <w:t>时的标准生成焓为</w:t>
        </w:r>
        <w:r>
          <w:rPr>
            <w:sz w:val="24"/>
            <w:szCs w:val="24"/>
          </w:rPr>
          <w:t>-110.42kJ.mol</w:t>
        </w:r>
        <w:r>
          <w:rPr>
            <w:sz w:val="24"/>
            <w:szCs w:val="24"/>
            <w:vertAlign w:val="superscript"/>
          </w:rPr>
          <w:t>-1</w:t>
        </w:r>
        <w:r>
          <w:rPr>
            <w:rFonts w:ascii="宋体" w:hAnsi="宋体"/>
            <w:sz w:val="24"/>
            <w:szCs w:val="24"/>
          </w:rPr>
          <w:t>，</w:t>
        </w:r>
        <w:r>
          <w:rPr>
            <w:sz w:val="24"/>
            <w:szCs w:val="24"/>
          </w:rPr>
          <w:t>CO</w:t>
        </w:r>
        <w:r>
          <w:rPr>
            <w:sz w:val="24"/>
            <w:szCs w:val="24"/>
            <w:vertAlign w:val="subscript"/>
          </w:rPr>
          <w:t>2</w:t>
        </w:r>
        <w:r>
          <w:rPr>
            <w:rFonts w:ascii="宋体" w:hAnsi="宋体"/>
            <w:sz w:val="24"/>
            <w:szCs w:val="24"/>
          </w:rPr>
          <w:t>为</w:t>
        </w:r>
        <w:r>
          <w:rPr>
            <w:sz w:val="24"/>
            <w:szCs w:val="24"/>
          </w:rPr>
          <w:t>-393.14kJ.mol</w:t>
        </w:r>
        <w:r>
          <w:rPr>
            <w:sz w:val="24"/>
            <w:szCs w:val="24"/>
            <w:vertAlign w:val="superscript"/>
          </w:rPr>
          <w:t>-1</w:t>
        </w:r>
        <w:r>
          <w:rPr>
            <w:rFonts w:ascii="宋体" w:hAnsi="宋体"/>
            <w:sz w:val="24"/>
            <w:szCs w:val="24"/>
          </w:rPr>
          <w:t>，假设</w:t>
        </w:r>
        <w:r>
          <w:rPr>
            <w:sz w:val="24"/>
            <w:szCs w:val="24"/>
          </w:rPr>
          <w:t>CO</w:t>
        </w:r>
        <w:r>
          <w:rPr>
            <w:sz w:val="24"/>
            <w:szCs w:val="24"/>
            <w:vertAlign w:val="subscript"/>
          </w:rPr>
          <w:t>2</w:t>
        </w:r>
        <w:r>
          <w:rPr>
            <w:rFonts w:ascii="宋体" w:hAnsi="宋体"/>
            <w:sz w:val="24"/>
            <w:szCs w:val="24"/>
          </w:rPr>
          <w:t>、</w:t>
        </w:r>
        <w:r>
          <w:rPr>
            <w:sz w:val="24"/>
            <w:szCs w:val="24"/>
          </w:rPr>
          <w:t>CO</w:t>
        </w:r>
        <w:r>
          <w:rPr>
            <w:rFonts w:ascii="宋体" w:hAnsi="宋体"/>
            <w:sz w:val="24"/>
            <w:szCs w:val="24"/>
          </w:rPr>
          <w:t>和</w:t>
        </w:r>
        <w:r>
          <w:rPr>
            <w:sz w:val="24"/>
            <w:szCs w:val="24"/>
          </w:rPr>
          <w:t>O</w:t>
        </w:r>
        <w:r>
          <w:rPr>
            <w:sz w:val="24"/>
            <w:szCs w:val="24"/>
            <w:vertAlign w:val="subscript"/>
          </w:rPr>
          <w:t>2</w:t>
        </w:r>
        <w:r>
          <w:rPr>
            <w:rFonts w:ascii="宋体" w:hAnsi="宋体"/>
            <w:sz w:val="24"/>
            <w:szCs w:val="24"/>
          </w:rPr>
          <w:t>均为理想气体，求</w:t>
        </w:r>
        <w:r>
          <w:rPr>
            <w:rFonts w:ascii="Cambria Math" w:hAnsi="Cambria Math"/>
            <w:sz w:val="24"/>
            <w:szCs w:val="24"/>
          </w:rPr>
          <w:t>△</w:t>
        </w:r>
        <w:r>
          <w:rPr>
            <w:i/>
            <w:iCs/>
            <w:sz w:val="24"/>
            <w:szCs w:val="24"/>
          </w:rPr>
          <w:t>U</w:t>
        </w:r>
        <w:r>
          <w:rPr>
            <w:rFonts w:ascii="宋体" w:hAnsi="宋体"/>
            <w:sz w:val="24"/>
            <w:szCs w:val="24"/>
          </w:rPr>
          <w:t>，</w:t>
        </w:r>
        <w:r>
          <w:rPr>
            <w:rFonts w:ascii="Cambria Math" w:hAnsi="Cambria Math"/>
            <w:sz w:val="24"/>
            <w:szCs w:val="24"/>
          </w:rPr>
          <w:t>△</w:t>
        </w:r>
        <w:r>
          <w:rPr>
            <w:i/>
            <w:iCs/>
            <w:sz w:val="24"/>
            <w:szCs w:val="24"/>
          </w:rPr>
          <w:t>H</w:t>
        </w:r>
        <w:r>
          <w:rPr>
            <w:rFonts w:ascii="宋体" w:hAnsi="宋体"/>
            <w:sz w:val="24"/>
            <w:szCs w:val="24"/>
          </w:rPr>
          <w:t>、</w:t>
        </w:r>
        <w:r>
          <w:rPr>
            <w:i/>
            <w:iCs/>
            <w:sz w:val="24"/>
            <w:szCs w:val="24"/>
          </w:rPr>
          <w:t>Q</w:t>
        </w:r>
        <w:r>
          <w:rPr>
            <w:rFonts w:ascii="宋体" w:hAnsi="宋体"/>
            <w:i/>
            <w:iCs/>
            <w:sz w:val="24"/>
            <w:szCs w:val="24"/>
          </w:rPr>
          <w:t>、</w:t>
        </w:r>
        <w:r>
          <w:rPr>
            <w:i/>
            <w:iCs/>
            <w:sz w:val="24"/>
            <w:szCs w:val="24"/>
          </w:rPr>
          <w:t>W</w:t>
        </w:r>
        <w:r>
          <w:rPr>
            <w:rFonts w:ascii="宋体" w:hAnsi="宋体"/>
            <w:sz w:val="24"/>
            <w:szCs w:val="24"/>
          </w:rPr>
          <w:t>。</w:t>
        </w:r>
      </w:ins>
    </w:p>
    <w:p w:rsidR="00880BA7" w:rsidRDefault="00880BA7" w:rsidP="00880BA7">
      <w:pPr>
        <w:spacing w:line="560" w:lineRule="exact"/>
        <w:rPr>
          <w:ins w:id="412" w:author="齐恩鲁" w:date="2018-01-12T14:01:00Z"/>
          <w:sz w:val="24"/>
          <w:szCs w:val="24"/>
        </w:rPr>
      </w:pPr>
      <w:ins w:id="413" w:author="齐恩鲁" w:date="2018-01-12T14:01:00Z">
        <w:r>
          <w:rPr>
            <w:rFonts w:ascii="宋体" w:hAnsi="宋体"/>
            <w:sz w:val="24"/>
            <w:szCs w:val="24"/>
          </w:rPr>
          <w:t>解：（</w:t>
        </w:r>
        <w:r>
          <w:rPr>
            <w:sz w:val="24"/>
            <w:szCs w:val="24"/>
          </w:rPr>
          <w:t>1</w:t>
        </w:r>
        <w:r>
          <w:rPr>
            <w:rFonts w:ascii="宋体" w:hAnsi="宋体"/>
            <w:sz w:val="24"/>
            <w:szCs w:val="24"/>
          </w:rPr>
          <w:t>）理想气体恒温过程：</w:t>
        </w:r>
        <w:r>
          <w:rPr>
            <w:rFonts w:ascii="Cambria Math" w:hAnsi="Cambria Math"/>
            <w:sz w:val="24"/>
            <w:szCs w:val="24"/>
          </w:rPr>
          <w:t>△</w:t>
        </w:r>
        <w:r>
          <w:rPr>
            <w:i/>
            <w:iCs/>
            <w:sz w:val="24"/>
            <w:szCs w:val="24"/>
          </w:rPr>
          <w:t>U</w:t>
        </w:r>
        <w:r>
          <w:rPr>
            <w:sz w:val="24"/>
            <w:szCs w:val="24"/>
          </w:rPr>
          <w:t>=O</w:t>
        </w:r>
      </w:ins>
    </w:p>
    <w:p w:rsidR="00880BA7" w:rsidRDefault="00880BA7" w:rsidP="00880BA7">
      <w:pPr>
        <w:spacing w:line="560" w:lineRule="exact"/>
        <w:ind w:firstLineChars="200" w:firstLine="420"/>
        <w:rPr>
          <w:ins w:id="414" w:author="齐恩鲁" w:date="2018-01-12T14:01:00Z"/>
          <w:sz w:val="24"/>
          <w:szCs w:val="24"/>
        </w:rPr>
      </w:pPr>
      <w:ins w:id="415" w:author="齐恩鲁" w:date="2018-01-12T14:01:00Z">
        <w:r>
          <w:rPr>
            <w:rFonts w:ascii="宋体" w:hAnsi="宋体"/>
          </w:rPr>
          <w:t>（</w:t>
        </w:r>
        <w:r>
          <w:rPr>
            <w:sz w:val="24"/>
            <w:szCs w:val="24"/>
          </w:rPr>
          <w:t>2</w:t>
        </w:r>
        <w:r>
          <w:rPr>
            <w:rFonts w:ascii="宋体" w:hAnsi="宋体"/>
            <w:sz w:val="24"/>
            <w:szCs w:val="24"/>
          </w:rPr>
          <w:t xml:space="preserve">）因为反应为  </w:t>
        </w:r>
        <w:r>
          <w:rPr>
            <w:sz w:val="24"/>
            <w:szCs w:val="24"/>
          </w:rPr>
          <w:t>2CO+O</w:t>
        </w:r>
        <w:r>
          <w:rPr>
            <w:sz w:val="24"/>
            <w:szCs w:val="24"/>
            <w:vertAlign w:val="subscript"/>
          </w:rPr>
          <w:t>2</w:t>
        </w:r>
        <w:r>
          <w:rPr>
            <w:sz w:val="24"/>
            <w:szCs w:val="24"/>
          </w:rPr>
          <w:t>=2CO</w:t>
        </w:r>
        <w:r>
          <w:rPr>
            <w:sz w:val="24"/>
            <w:szCs w:val="24"/>
            <w:vertAlign w:val="subscript"/>
          </w:rPr>
          <w:t>2</w:t>
        </w:r>
      </w:ins>
    </w:p>
    <w:p w:rsidR="00880BA7" w:rsidRDefault="00880BA7" w:rsidP="00880BA7">
      <w:pPr>
        <w:spacing w:line="560" w:lineRule="exact"/>
        <w:rPr>
          <w:ins w:id="416" w:author="齐恩鲁" w:date="2018-01-12T14:01:00Z"/>
          <w:sz w:val="24"/>
          <w:szCs w:val="24"/>
        </w:rPr>
      </w:pPr>
      <w:ins w:id="417" w:author="齐恩鲁" w:date="2018-01-12T14:01:00Z">
        <w:r>
          <w:rPr>
            <w:sz w:val="24"/>
            <w:szCs w:val="24"/>
          </w:rPr>
          <w:t xml:space="preserve">   </w:t>
        </w:r>
        <w:r>
          <w:rPr>
            <w:rFonts w:ascii="宋体" w:hAnsi="宋体"/>
            <w:sz w:val="24"/>
            <w:szCs w:val="24"/>
          </w:rPr>
          <w:t>故</w:t>
        </w:r>
        <w:r>
          <w:rPr>
            <w:sz w:val="24"/>
            <w:szCs w:val="24"/>
          </w:rPr>
          <w:t xml:space="preserve"> </w:t>
        </w:r>
        <w:r>
          <w:rPr>
            <w:rFonts w:ascii="Cambria Math" w:hAnsi="Cambria Math"/>
            <w:sz w:val="24"/>
            <w:szCs w:val="24"/>
          </w:rPr>
          <w:t>△</w:t>
        </w:r>
        <w:r>
          <w:rPr>
            <w:i/>
            <w:iCs/>
            <w:sz w:val="24"/>
            <w:szCs w:val="24"/>
          </w:rPr>
          <w:t xml:space="preserve">H </w:t>
        </w:r>
        <w:r>
          <w:rPr>
            <w:sz w:val="24"/>
            <w:szCs w:val="24"/>
          </w:rPr>
          <w:t>= 2</w:t>
        </w:r>
        <w:r>
          <w:rPr>
            <w:rFonts w:ascii="Cambria Math" w:hAnsi="Cambria Math"/>
            <w:sz w:val="24"/>
            <w:szCs w:val="24"/>
          </w:rPr>
          <w:t>△</w:t>
        </w:r>
        <w:r>
          <w:rPr>
            <w:sz w:val="24"/>
            <w:szCs w:val="24"/>
            <w:vertAlign w:val="subscript"/>
          </w:rPr>
          <w:t>f</w:t>
        </w:r>
        <w:r>
          <w:rPr>
            <w:i/>
            <w:iCs/>
            <w:sz w:val="24"/>
            <w:szCs w:val="24"/>
          </w:rPr>
          <w:t>H</w:t>
        </w:r>
        <w:r>
          <w:rPr>
            <w:sz w:val="24"/>
            <w:szCs w:val="24"/>
            <w:vertAlign w:val="superscript"/>
          </w:rPr>
          <w:t>θ</w:t>
        </w:r>
        <w:r>
          <w:rPr>
            <w:sz w:val="24"/>
            <w:szCs w:val="24"/>
            <w:vertAlign w:val="subscript"/>
          </w:rPr>
          <w:t>m</w:t>
        </w:r>
        <w:r>
          <w:rPr>
            <w:rFonts w:ascii="宋体" w:hAnsi="宋体"/>
            <w:sz w:val="24"/>
            <w:szCs w:val="24"/>
          </w:rPr>
          <w:t>（</w:t>
        </w:r>
        <w:r>
          <w:rPr>
            <w:sz w:val="24"/>
            <w:szCs w:val="24"/>
          </w:rPr>
          <w:t>CO</w:t>
        </w:r>
        <w:r>
          <w:rPr>
            <w:sz w:val="24"/>
            <w:szCs w:val="24"/>
            <w:vertAlign w:val="subscript"/>
          </w:rPr>
          <w:t>2</w:t>
        </w:r>
        <w:r>
          <w:rPr>
            <w:rFonts w:ascii="宋体" w:hAnsi="宋体"/>
            <w:sz w:val="24"/>
            <w:szCs w:val="24"/>
          </w:rPr>
          <w:t>）</w:t>
        </w:r>
        <w:r>
          <w:rPr>
            <w:sz w:val="24"/>
            <w:szCs w:val="24"/>
          </w:rPr>
          <w:t>—[ 2</w:t>
        </w:r>
        <w:r>
          <w:rPr>
            <w:rFonts w:ascii="Cambria Math" w:hAnsi="Cambria Math"/>
            <w:sz w:val="24"/>
            <w:szCs w:val="24"/>
          </w:rPr>
          <w:t>△</w:t>
        </w:r>
        <w:r>
          <w:rPr>
            <w:sz w:val="24"/>
            <w:szCs w:val="24"/>
            <w:vertAlign w:val="subscript"/>
          </w:rPr>
          <w:t>f</w:t>
        </w:r>
        <w:r>
          <w:rPr>
            <w:i/>
            <w:iCs/>
            <w:sz w:val="24"/>
            <w:szCs w:val="24"/>
          </w:rPr>
          <w:t>H</w:t>
        </w:r>
        <w:r>
          <w:rPr>
            <w:sz w:val="24"/>
            <w:szCs w:val="24"/>
            <w:vertAlign w:val="superscript"/>
          </w:rPr>
          <w:t>θ</w:t>
        </w:r>
        <w:r>
          <w:rPr>
            <w:sz w:val="24"/>
            <w:szCs w:val="24"/>
            <w:vertAlign w:val="subscript"/>
          </w:rPr>
          <w:t>m</w:t>
        </w:r>
        <w:r>
          <w:rPr>
            <w:sz w:val="24"/>
            <w:szCs w:val="24"/>
          </w:rPr>
          <w:t xml:space="preserve"> (CO)+ </w:t>
        </w:r>
        <w:r>
          <w:rPr>
            <w:rFonts w:ascii="Cambria Math" w:hAnsi="Cambria Math"/>
            <w:sz w:val="24"/>
            <w:szCs w:val="24"/>
          </w:rPr>
          <w:t>△</w:t>
        </w:r>
        <w:proofErr w:type="spellStart"/>
        <w:r>
          <w:rPr>
            <w:sz w:val="24"/>
            <w:szCs w:val="24"/>
            <w:vertAlign w:val="subscript"/>
          </w:rPr>
          <w:t>f</w:t>
        </w:r>
        <w:r>
          <w:rPr>
            <w:i/>
            <w:iCs/>
            <w:sz w:val="24"/>
            <w:szCs w:val="24"/>
          </w:rPr>
          <w:t>H</w:t>
        </w:r>
        <w:r>
          <w:rPr>
            <w:sz w:val="24"/>
            <w:szCs w:val="24"/>
            <w:vertAlign w:val="superscript"/>
          </w:rPr>
          <w:t>θ</w:t>
        </w:r>
        <w:r>
          <w:rPr>
            <w:sz w:val="24"/>
            <w:szCs w:val="24"/>
            <w:vertAlign w:val="subscript"/>
          </w:rPr>
          <w:t>m</w:t>
        </w:r>
        <w:proofErr w:type="spellEnd"/>
        <w:r>
          <w:rPr>
            <w:sz w:val="24"/>
            <w:szCs w:val="24"/>
          </w:rPr>
          <w:t>(O</w:t>
        </w:r>
        <w:r>
          <w:rPr>
            <w:sz w:val="24"/>
            <w:szCs w:val="24"/>
            <w:vertAlign w:val="subscript"/>
          </w:rPr>
          <w:t>2</w:t>
        </w:r>
        <w:r>
          <w:rPr>
            <w:sz w:val="24"/>
            <w:szCs w:val="24"/>
          </w:rPr>
          <w:t>] =-565.44kJ</w:t>
        </w:r>
      </w:ins>
    </w:p>
    <w:p w:rsidR="00880BA7" w:rsidRDefault="00880BA7" w:rsidP="00880BA7">
      <w:pPr>
        <w:spacing w:line="560" w:lineRule="exact"/>
        <w:ind w:firstLineChars="200" w:firstLine="480"/>
        <w:rPr>
          <w:ins w:id="418" w:author="齐恩鲁" w:date="2018-01-12T14:01:00Z"/>
          <w:sz w:val="24"/>
          <w:szCs w:val="24"/>
        </w:rPr>
      </w:pPr>
      <w:ins w:id="419" w:author="齐恩鲁" w:date="2018-01-12T14:01:00Z">
        <w:r>
          <w:rPr>
            <w:sz w:val="24"/>
            <w:szCs w:val="24"/>
          </w:rPr>
          <w:t>(3) Q=</w:t>
        </w:r>
        <w:r>
          <w:rPr>
            <w:rFonts w:ascii="Cambria Math" w:hAnsi="Cambria Math"/>
            <w:sz w:val="24"/>
            <w:szCs w:val="24"/>
          </w:rPr>
          <w:t>△</w:t>
        </w:r>
        <w:r>
          <w:rPr>
            <w:i/>
            <w:iCs/>
            <w:sz w:val="24"/>
            <w:szCs w:val="24"/>
          </w:rPr>
          <w:t>H</w:t>
        </w:r>
        <w:r>
          <w:rPr>
            <w:sz w:val="24"/>
            <w:szCs w:val="24"/>
          </w:rPr>
          <w:t>= -565.44kJ</w:t>
        </w:r>
      </w:ins>
    </w:p>
    <w:p w:rsidR="00880BA7" w:rsidRDefault="00880BA7" w:rsidP="00880BA7">
      <w:pPr>
        <w:spacing w:line="560" w:lineRule="exact"/>
        <w:ind w:firstLineChars="200" w:firstLine="480"/>
        <w:rPr>
          <w:ins w:id="420" w:author="齐恩鲁" w:date="2018-01-12T14:01:00Z"/>
          <w:rFonts w:ascii="宋体"/>
          <w:b/>
          <w:bCs/>
          <w:sz w:val="28"/>
          <w:szCs w:val="28"/>
        </w:rPr>
      </w:pPr>
      <w:ins w:id="421" w:author="齐恩鲁" w:date="2018-01-12T14:01:00Z">
        <w:r>
          <w:rPr>
            <w:sz w:val="24"/>
            <w:szCs w:val="24"/>
          </w:rPr>
          <w:t>(4) W=</w:t>
        </w:r>
        <w:r>
          <w:rPr>
            <w:i/>
            <w:iCs/>
            <w:sz w:val="24"/>
            <w:szCs w:val="24"/>
          </w:rPr>
          <w:t>P</w:t>
        </w:r>
        <w:r>
          <w:rPr>
            <w:rFonts w:ascii="Cambria Math" w:hAnsi="Cambria Math"/>
            <w:sz w:val="24"/>
            <w:szCs w:val="24"/>
          </w:rPr>
          <w:t>△</w:t>
        </w:r>
        <w:r>
          <w:rPr>
            <w:i/>
            <w:iCs/>
            <w:sz w:val="24"/>
            <w:szCs w:val="24"/>
          </w:rPr>
          <w:t>V</w:t>
        </w:r>
        <w:r>
          <w:rPr>
            <w:sz w:val="24"/>
            <w:szCs w:val="24"/>
          </w:rPr>
          <w:t>=</w:t>
        </w:r>
        <w:r>
          <w:rPr>
            <w:rFonts w:ascii="Cambria Math" w:hAnsi="Cambria Math"/>
            <w:sz w:val="24"/>
            <w:szCs w:val="24"/>
          </w:rPr>
          <w:t>△</w:t>
        </w:r>
        <w:proofErr w:type="spellStart"/>
        <w:r>
          <w:rPr>
            <w:sz w:val="24"/>
            <w:szCs w:val="24"/>
          </w:rPr>
          <w:t>nR</w:t>
        </w:r>
        <w:r>
          <w:rPr>
            <w:i/>
            <w:iCs/>
            <w:sz w:val="24"/>
            <w:szCs w:val="24"/>
          </w:rPr>
          <w:t>T</w:t>
        </w:r>
        <w:proofErr w:type="spellEnd"/>
        <w:r>
          <w:rPr>
            <w:sz w:val="24"/>
            <w:szCs w:val="24"/>
          </w:rPr>
          <w:t>=8.314×298</w:t>
        </w:r>
        <w:proofErr w:type="gramStart"/>
        <w:r>
          <w:rPr>
            <w:sz w:val="24"/>
            <w:szCs w:val="24"/>
          </w:rPr>
          <w:t>×(</w:t>
        </w:r>
        <w:proofErr w:type="gramEnd"/>
        <w:r>
          <w:rPr>
            <w:sz w:val="24"/>
            <w:szCs w:val="24"/>
          </w:rPr>
          <w:t xml:space="preserve"> - 1 )J=-2477.57J</w:t>
        </w:r>
      </w:ins>
    </w:p>
    <w:p w:rsidR="00880BA7" w:rsidRDefault="00880BA7" w:rsidP="00880BA7">
      <w:pPr>
        <w:spacing w:line="560" w:lineRule="exact"/>
        <w:ind w:firstLineChars="1000" w:firstLine="2811"/>
        <w:jc w:val="left"/>
        <w:rPr>
          <w:ins w:id="422" w:author="齐恩鲁" w:date="2018-01-12T14:01:00Z"/>
          <w:rFonts w:ascii="宋体"/>
          <w:b/>
          <w:bCs/>
          <w:sz w:val="28"/>
          <w:szCs w:val="28"/>
        </w:rPr>
      </w:pPr>
      <w:ins w:id="423" w:author="齐恩鲁" w:date="2018-01-12T14:01:00Z">
        <w:r>
          <w:rPr>
            <w:rFonts w:ascii="宋体" w:hAnsi="宋体" w:hint="eastAsia"/>
            <w:b/>
            <w:bCs/>
            <w:sz w:val="28"/>
            <w:szCs w:val="28"/>
          </w:rPr>
          <w:t>四、计算题（共</w:t>
        </w:r>
        <w:r>
          <w:rPr>
            <w:rFonts w:ascii="宋体" w:hint="eastAsia"/>
            <w:b/>
            <w:bCs/>
            <w:sz w:val="28"/>
            <w:szCs w:val="28"/>
          </w:rPr>
          <w:t>30分）</w:t>
        </w:r>
      </w:ins>
    </w:p>
    <w:tbl>
      <w:tblPr>
        <w:tblStyle w:val="a4"/>
        <w:tblpPr w:leftFromText="180" w:rightFromText="180" w:vertAnchor="text" w:horzAnchor="margin" w:tblpY="51"/>
        <w:tblW w:w="0" w:type="auto"/>
        <w:tblLook w:val="04A0"/>
      </w:tblPr>
      <w:tblGrid>
        <w:gridCol w:w="993"/>
        <w:gridCol w:w="1417"/>
      </w:tblGrid>
      <w:tr w:rsidR="00880BA7" w:rsidTr="00880BA7">
        <w:trPr>
          <w:trHeight w:val="416"/>
          <w:ins w:id="424" w:author="齐恩鲁" w:date="2018-01-12T14:07:00Z"/>
        </w:trPr>
        <w:tc>
          <w:tcPr>
            <w:tcW w:w="993" w:type="dxa"/>
          </w:tcPr>
          <w:p w:rsidR="00880BA7" w:rsidRDefault="00880BA7" w:rsidP="00880BA7">
            <w:pPr>
              <w:spacing w:line="560" w:lineRule="exact"/>
              <w:rPr>
                <w:ins w:id="425" w:author="齐恩鲁" w:date="2018-01-12T14:07:00Z"/>
                <w:rFonts w:ascii="楷体_GB2312" w:eastAsia="楷体_GB2312"/>
                <w:sz w:val="24"/>
                <w:szCs w:val="24"/>
              </w:rPr>
            </w:pPr>
            <w:ins w:id="426" w:author="齐恩鲁" w:date="2018-01-12T14:08:00Z">
              <w:r w:rsidRPr="00880BA7">
                <w:rPr>
                  <w:rFonts w:ascii="宋体" w:hAnsi="宋体" w:hint="eastAsia"/>
                  <w:bCs/>
                  <w:sz w:val="24"/>
                  <w:szCs w:val="24"/>
                </w:rPr>
                <w:t>得分</w:t>
              </w:r>
            </w:ins>
          </w:p>
        </w:tc>
        <w:tc>
          <w:tcPr>
            <w:tcW w:w="1417" w:type="dxa"/>
          </w:tcPr>
          <w:p w:rsidR="00880BA7" w:rsidRDefault="00880BA7" w:rsidP="00880BA7">
            <w:pPr>
              <w:spacing w:line="560" w:lineRule="exact"/>
              <w:rPr>
                <w:ins w:id="427" w:author="齐恩鲁" w:date="2018-01-12T14:07:00Z"/>
                <w:rFonts w:ascii="楷体_GB2312" w:eastAsia="楷体_GB2312"/>
                <w:sz w:val="24"/>
                <w:szCs w:val="24"/>
              </w:rPr>
            </w:pPr>
            <w:ins w:id="428" w:author="齐恩鲁" w:date="2018-01-12T14:08:00Z">
              <w:r w:rsidRPr="00880BA7">
                <w:rPr>
                  <w:rFonts w:ascii="宋体" w:hAnsi="宋体" w:hint="eastAsia"/>
                  <w:bCs/>
                  <w:sz w:val="24"/>
                  <w:szCs w:val="24"/>
                </w:rPr>
                <w:t>阅卷老师</w:t>
              </w:r>
            </w:ins>
          </w:p>
        </w:tc>
      </w:tr>
      <w:tr w:rsidR="00880BA7" w:rsidTr="00880BA7">
        <w:trPr>
          <w:trHeight w:val="428"/>
          <w:ins w:id="429" w:author="齐恩鲁" w:date="2018-01-12T14:07:00Z"/>
        </w:trPr>
        <w:tc>
          <w:tcPr>
            <w:tcW w:w="993" w:type="dxa"/>
          </w:tcPr>
          <w:p w:rsidR="00880BA7" w:rsidRDefault="00880BA7" w:rsidP="00880BA7">
            <w:pPr>
              <w:spacing w:line="560" w:lineRule="exact"/>
              <w:rPr>
                <w:ins w:id="430" w:author="齐恩鲁" w:date="2018-01-12T14:07:00Z"/>
                <w:rFonts w:ascii="楷体_GB2312" w:eastAsia="楷体_GB2312"/>
                <w:sz w:val="24"/>
                <w:szCs w:val="24"/>
              </w:rPr>
            </w:pPr>
          </w:p>
        </w:tc>
        <w:tc>
          <w:tcPr>
            <w:tcW w:w="1417" w:type="dxa"/>
          </w:tcPr>
          <w:p w:rsidR="00880BA7" w:rsidRDefault="00880BA7" w:rsidP="00880BA7">
            <w:pPr>
              <w:spacing w:line="560" w:lineRule="exact"/>
              <w:rPr>
                <w:ins w:id="431" w:author="齐恩鲁" w:date="2018-01-12T14:07:00Z"/>
                <w:rFonts w:ascii="楷体_GB2312" w:eastAsia="楷体_GB2312"/>
                <w:sz w:val="24"/>
                <w:szCs w:val="24"/>
              </w:rPr>
            </w:pPr>
          </w:p>
        </w:tc>
      </w:tr>
    </w:tbl>
    <w:p w:rsidR="00000000" w:rsidRDefault="00880BA7">
      <w:pPr>
        <w:spacing w:line="560" w:lineRule="exact"/>
        <w:rPr>
          <w:ins w:id="432" w:author="齐恩鲁" w:date="2018-01-12T14:07:00Z"/>
          <w:rFonts w:ascii="楷体_GB2312" w:eastAsia="楷体_GB2312"/>
          <w:sz w:val="24"/>
          <w:szCs w:val="24"/>
        </w:rPr>
        <w:pPrChange w:id="433" w:author="齐恩鲁" w:date="2018-01-12T14:07:00Z">
          <w:pPr>
            <w:spacing w:line="560" w:lineRule="exact"/>
            <w:ind w:leftChars="1200" w:left="2700" w:hangingChars="75" w:hanging="180"/>
          </w:pPr>
        </w:pPrChange>
      </w:pPr>
      <w:ins w:id="434" w:author="齐恩鲁" w:date="2018-01-12T14:01:00Z">
        <w:r>
          <w:rPr>
            <w:rFonts w:ascii="宋体" w:hAnsi="宋体" w:hint="eastAsia"/>
            <w:sz w:val="24"/>
            <w:szCs w:val="24"/>
          </w:rPr>
          <w:t>（</w:t>
        </w:r>
        <w:r>
          <w:rPr>
            <w:rFonts w:ascii="楷体_GB2312" w:eastAsia="楷体_GB2312" w:hint="eastAsia"/>
            <w:sz w:val="24"/>
            <w:szCs w:val="24"/>
          </w:rPr>
          <w:t>注意：答题时要列出详细运算步骤并计算出中间运算</w:t>
        </w:r>
      </w:ins>
    </w:p>
    <w:p w:rsidR="00000000" w:rsidRDefault="00880BA7">
      <w:pPr>
        <w:spacing w:line="560" w:lineRule="exact"/>
        <w:rPr>
          <w:ins w:id="435" w:author="齐恩鲁" w:date="2018-01-12T14:01:00Z"/>
          <w:rFonts w:ascii="楷体_GB2312" w:eastAsia="楷体_GB2312"/>
          <w:sz w:val="24"/>
          <w:szCs w:val="24"/>
        </w:rPr>
        <w:pPrChange w:id="436" w:author="齐恩鲁" w:date="2018-01-12T14:07:00Z">
          <w:pPr>
            <w:spacing w:line="560" w:lineRule="exact"/>
            <w:ind w:leftChars="1200" w:left="2700" w:hangingChars="75" w:hanging="180"/>
          </w:pPr>
        </w:pPrChange>
      </w:pPr>
      <w:ins w:id="437" w:author="齐恩鲁" w:date="2018-01-12T14:01:00Z">
        <w:r>
          <w:rPr>
            <w:rFonts w:ascii="楷体_GB2312" w:eastAsia="楷体_GB2312" w:hint="eastAsia"/>
            <w:sz w:val="24"/>
            <w:szCs w:val="24"/>
          </w:rPr>
          <w:t>数值和最终计算结果。）</w:t>
        </w:r>
      </w:ins>
    </w:p>
    <w:p w:rsidR="00880BA7" w:rsidRDefault="00880BA7" w:rsidP="00880BA7">
      <w:pPr>
        <w:widowControl/>
        <w:spacing w:line="560" w:lineRule="exact"/>
        <w:jc w:val="left"/>
        <w:rPr>
          <w:ins w:id="438" w:author="齐恩鲁" w:date="2018-01-12T14:01:00Z"/>
          <w:rFonts w:ascii="宋体" w:eastAsia="宋体"/>
          <w:sz w:val="24"/>
          <w:szCs w:val="24"/>
        </w:rPr>
      </w:pPr>
      <w:ins w:id="439" w:author="齐恩鲁" w:date="2018-01-12T14:01:00Z">
        <w:r>
          <w:rPr>
            <w:rFonts w:ascii="宋体" w:hint="eastAsia"/>
            <w:kern w:val="0"/>
            <w:sz w:val="24"/>
            <w:szCs w:val="24"/>
          </w:rPr>
          <w:t>1、（15分）1mol理想气体从300K，1000kPa反抗恒定的200kPa外压绝热膨胀达平衡。求此过程的Q、W、</w:t>
        </w:r>
        <w:r w:rsidR="00D274BE">
          <w:rPr>
            <w:noProof/>
          </w:rPr>
          <w:drawing>
            <wp:inline distT="0" distB="0" distL="0" distR="0">
              <wp:extent cx="238125" cy="152400"/>
              <wp:effectExtent l="19050" t="0" r="9525" b="0"/>
              <wp:docPr id="22" name="图片 22" descr="C:\Users\lenovo\AppData\Local\Temp\ksohtml\wps488F.tmp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2" descr="C:\Users\lenovo\AppData\Local\Temp\ksohtml\wps488F.tmp.png"/>
                      <pic:cNvPicPr>
                        <a:picLocks noChangeAspect="1" noChangeArrowheads="1"/>
                      </pic:cNvPicPr>
                    </pic:nvPicPr>
                    <pic:blipFill>
                      <a:blip r:embed="rId24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38125" cy="152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宋体" w:hAnsi="宋体" w:hint="eastAsia"/>
            <w:kern w:val="0"/>
            <w:sz w:val="24"/>
            <w:szCs w:val="24"/>
          </w:rPr>
          <w:t>、</w:t>
        </w:r>
        <w:r w:rsidR="00D274BE">
          <w:rPr>
            <w:noProof/>
          </w:rPr>
          <w:drawing>
            <wp:inline distT="0" distB="0" distL="0" distR="0">
              <wp:extent cx="200025" cy="161925"/>
              <wp:effectExtent l="19050" t="0" r="9525" b="0"/>
              <wp:docPr id="23" name="图片 23" descr="C:\Users\lenovo\AppData\Local\Temp\ksohtml\wps4890.tmp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3" descr="C:\Users\lenovo\AppData\Local\Temp\ksohtml\wps4890.tmp.png"/>
                      <pic:cNvPicPr>
                        <a:picLocks noChangeAspect="1" noChangeArrowheads="1"/>
                      </pic:cNvPicPr>
                    </pic:nvPicPr>
                    <pic:blipFill>
                      <a:blip r:embed="rId25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619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宋体" w:hAnsi="宋体" w:hint="eastAsia"/>
            <w:kern w:val="0"/>
            <w:sz w:val="24"/>
            <w:szCs w:val="24"/>
          </w:rPr>
          <w:t>。</w:t>
        </w:r>
        <w:r>
          <w:rPr>
            <w:rFonts w:ascii="宋体" w:hint="eastAsia"/>
            <w:kern w:val="0"/>
            <w:sz w:val="24"/>
            <w:szCs w:val="24"/>
          </w:rPr>
          <w:t xml:space="preserve">     </w:t>
        </w:r>
      </w:ins>
    </w:p>
    <w:p w:rsidR="00880BA7" w:rsidRDefault="00880BA7" w:rsidP="00880BA7">
      <w:pPr>
        <w:snapToGrid w:val="0"/>
        <w:spacing w:line="560" w:lineRule="exact"/>
        <w:rPr>
          <w:ins w:id="440" w:author="齐恩鲁" w:date="2018-01-12T14:01:00Z"/>
          <w:rFonts w:ascii="宋体"/>
          <w:sz w:val="24"/>
          <w:szCs w:val="24"/>
        </w:rPr>
      </w:pPr>
      <w:ins w:id="441" w:author="齐恩鲁" w:date="2018-01-12T14:01:00Z">
        <w:r>
          <w:rPr>
            <w:rFonts w:ascii="宋体" w:hint="eastAsia"/>
            <w:sz w:val="24"/>
            <w:szCs w:val="24"/>
          </w:rPr>
          <w:t>2、（15分）碳酸钙分解反应</w:t>
        </w:r>
        <w:r w:rsidR="00D274BE">
          <w:rPr>
            <w:noProof/>
          </w:rPr>
          <w:drawing>
            <wp:inline distT="0" distB="0" distL="0" distR="0">
              <wp:extent cx="1943100" cy="228600"/>
              <wp:effectExtent l="0" t="0" r="0" b="0"/>
              <wp:docPr id="24" name="图片 24" descr="C:\Users\lenovo\AppData\Local\Temp\ksohtml\wps4891.tmp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4" descr="C:\Users\lenovo\AppData\Local\Temp\ksohtml\wps4891.tmp.png"/>
                      <pic:cNvPicPr>
                        <a:picLocks noChangeAspect="1" noChangeArrowheads="1"/>
                      </pic:cNvPicPr>
                    </pic:nvPicPr>
                    <pic:blipFill>
                      <a:blip r:embed="rId2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4310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宋体" w:hint="eastAsia"/>
            <w:sz w:val="24"/>
            <w:szCs w:val="24"/>
          </w:rPr>
          <w:t>,</w:t>
        </w:r>
        <w:r>
          <w:rPr>
            <w:rFonts w:ascii="宋体" w:hAnsi="宋体" w:hint="eastAsia"/>
            <w:sz w:val="24"/>
            <w:szCs w:val="24"/>
          </w:rPr>
          <w:t>各物质</w:t>
        </w:r>
        <w:r>
          <w:rPr>
            <w:rFonts w:ascii="宋体" w:hint="eastAsia"/>
            <w:sz w:val="24"/>
            <w:szCs w:val="24"/>
          </w:rPr>
          <w:t>25℃时的标准热力学数据如下：</w:t>
        </w:r>
      </w:ins>
    </w:p>
    <w:tbl>
      <w:tblPr>
        <w:tblW w:w="6783" w:type="dxa"/>
        <w:jc w:val="center"/>
        <w:tblInd w:w="135" w:type="dxa"/>
        <w:tblLayout w:type="fixed"/>
        <w:tblLook w:val="04A0"/>
        <w:tblPrChange w:id="442" w:author="齐恩鲁" w:date="2018-01-12T14:08:00Z">
          <w:tblPr>
            <w:tblW w:w="6783" w:type="dxa"/>
            <w:tblInd w:w="135" w:type="dxa"/>
            <w:tblLayout w:type="fixed"/>
            <w:tblLook w:val="04A0"/>
          </w:tblPr>
        </w:tblPrChange>
      </w:tblPr>
      <w:tblGrid>
        <w:gridCol w:w="1165"/>
        <w:gridCol w:w="1273"/>
        <w:gridCol w:w="1273"/>
        <w:gridCol w:w="1536"/>
        <w:gridCol w:w="1536"/>
        <w:tblGridChange w:id="443">
          <w:tblGrid>
            <w:gridCol w:w="1165"/>
            <w:gridCol w:w="1273"/>
            <w:gridCol w:w="1273"/>
            <w:gridCol w:w="1536"/>
            <w:gridCol w:w="1536"/>
          </w:tblGrid>
        </w:tblGridChange>
      </w:tblGrid>
      <w:tr w:rsidR="00880BA7" w:rsidTr="00880BA7">
        <w:trPr>
          <w:trHeight w:val="769"/>
          <w:jc w:val="center"/>
          <w:ins w:id="444" w:author="齐恩鲁" w:date="2018-01-12T14:01:00Z"/>
          <w:trPrChange w:id="445" w:author="齐恩鲁" w:date="2018-01-12T14:08:00Z">
            <w:trPr>
              <w:trHeight w:val="769"/>
            </w:trPr>
          </w:trPrChange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446" w:author="齐恩鲁" w:date="2018-01-12T14:08:00Z">
              <w:tcPr>
                <w:tcW w:w="116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880BA7" w:rsidRDefault="00880BA7">
            <w:pPr>
              <w:spacing w:line="560" w:lineRule="exact"/>
              <w:jc w:val="center"/>
              <w:rPr>
                <w:ins w:id="447" w:author="齐恩鲁" w:date="2018-01-12T14:01:00Z"/>
                <w:rFonts w:ascii="宋体" w:eastAsia="宋体" w:hAnsi="Calibri"/>
                <w:szCs w:val="21"/>
              </w:rPr>
            </w:pPr>
            <w:ins w:id="448" w:author="齐恩鲁" w:date="2018-01-12T14:01:00Z">
              <w:r>
                <w:rPr>
                  <w:rFonts w:ascii="宋体" w:hint="eastAsia"/>
                </w:rPr>
                <w:t>物质</w:t>
              </w:r>
            </w:ins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449" w:author="齐恩鲁" w:date="2018-01-12T14:08:00Z">
              <w:tcPr>
                <w:tcW w:w="127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880BA7" w:rsidRDefault="00D274BE">
            <w:pPr>
              <w:spacing w:line="560" w:lineRule="exact"/>
              <w:jc w:val="center"/>
              <w:rPr>
                <w:ins w:id="450" w:author="齐恩鲁" w:date="2018-01-12T14:01:00Z"/>
                <w:rFonts w:ascii="Calibri" w:eastAsia="宋体" w:hAnsi="Calibri"/>
                <w:szCs w:val="21"/>
              </w:rPr>
            </w:pPr>
            <w:ins w:id="451" w:author="齐恩鲁" w:date="2018-01-12T14:01:00Z">
              <w:r>
                <w:rPr>
                  <w:rFonts w:ascii="宋体"/>
                  <w:noProof/>
                  <w:position w:val="-24"/>
                  <w:rPrChange w:id="452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657225" cy="447675"/>
                    <wp:effectExtent l="19050" t="0" r="9525" b="0"/>
                    <wp:docPr id="25" name="图片 25" descr="C:\Users\lenovo\AppData\Local\Temp\ksohtml\wps48A2.tmp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" descr="C:\Users\lenovo\AppData\Local\Temp\ksohtml\wps48A2.tmp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57225" cy="4476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453" w:author="齐恩鲁" w:date="2018-01-12T14:08:00Z">
              <w:tcPr>
                <w:tcW w:w="127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880BA7" w:rsidRDefault="00D274BE">
            <w:pPr>
              <w:spacing w:line="560" w:lineRule="exact"/>
              <w:jc w:val="center"/>
              <w:rPr>
                <w:ins w:id="454" w:author="齐恩鲁" w:date="2018-01-12T14:01:00Z"/>
                <w:rFonts w:ascii="Calibri" w:eastAsia="宋体" w:hAnsi="Calibri"/>
                <w:szCs w:val="21"/>
              </w:rPr>
            </w:pPr>
            <w:ins w:id="455" w:author="齐恩鲁" w:date="2018-01-12T14:01:00Z">
              <w:r>
                <w:rPr>
                  <w:rFonts w:ascii="宋体"/>
                  <w:noProof/>
                  <w:position w:val="-24"/>
                  <w:rPrChange w:id="456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657225" cy="447675"/>
                    <wp:effectExtent l="19050" t="0" r="9525" b="0"/>
                    <wp:docPr id="26" name="图片 26" descr="C:\Users\lenovo\AppData\Local\Temp\ksohtml\wps48A3.tmp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" descr="C:\Users\lenovo\AppData\Local\Temp\ksohtml\wps48A3.tmp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8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57225" cy="4476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457" w:author="齐恩鲁" w:date="2018-01-12T14:08:00Z">
              <w:tcPr>
                <w:tcW w:w="1536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880BA7" w:rsidRDefault="00D274BE">
            <w:pPr>
              <w:spacing w:line="560" w:lineRule="exact"/>
              <w:jc w:val="center"/>
              <w:rPr>
                <w:ins w:id="458" w:author="齐恩鲁" w:date="2018-01-12T14:01:00Z"/>
                <w:rFonts w:ascii="Calibri" w:eastAsia="宋体" w:hAnsi="Calibri"/>
                <w:szCs w:val="21"/>
              </w:rPr>
            </w:pPr>
            <w:ins w:id="459" w:author="齐恩鲁" w:date="2018-01-12T14:01:00Z">
              <w:r>
                <w:rPr>
                  <w:rFonts w:ascii="宋体"/>
                  <w:noProof/>
                  <w:position w:val="-24"/>
                  <w:rPrChange w:id="460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838200" cy="419100"/>
                    <wp:effectExtent l="0" t="0" r="0" b="0"/>
                    <wp:docPr id="27" name="图片 27" descr="C:\Users\lenovo\AppData\Local\Temp\ksohtml\wps49EC.tmp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" descr="C:\Users\lenovo\AppData\Local\Temp\ksohtml\wps49EC.tmp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9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38200" cy="4191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461" w:author="齐恩鲁" w:date="2018-01-12T14:08:00Z">
              <w:tcPr>
                <w:tcW w:w="1536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880BA7" w:rsidRDefault="00D274BE">
            <w:pPr>
              <w:spacing w:line="560" w:lineRule="exact"/>
              <w:jc w:val="center"/>
              <w:rPr>
                <w:ins w:id="462" w:author="齐恩鲁" w:date="2018-01-12T14:01:00Z"/>
                <w:rFonts w:ascii="Calibri" w:eastAsia="宋体" w:hAnsi="Calibri"/>
                <w:szCs w:val="21"/>
              </w:rPr>
            </w:pPr>
            <w:ins w:id="463" w:author="齐恩鲁" w:date="2018-01-12T14:01:00Z">
              <w:r>
                <w:rPr>
                  <w:rFonts w:ascii="宋体"/>
                  <w:noProof/>
                  <w:position w:val="-24"/>
                  <w:rPrChange w:id="464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838200" cy="457200"/>
                    <wp:effectExtent l="0" t="0" r="0" b="0"/>
                    <wp:docPr id="28" name="图片 28" descr="C:\Users\lenovo\AppData\Local\Temp\ksohtml\wps49ED.tmp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" descr="C:\Users\lenovo\AppData\Local\Temp\ksohtml\wps49ED.tmp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0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38200" cy="4572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</w:tr>
      <w:tr w:rsidR="00880BA7" w:rsidTr="00880BA7">
        <w:trPr>
          <w:jc w:val="center"/>
          <w:ins w:id="465" w:author="齐恩鲁" w:date="2018-01-12T14:01:00Z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466" w:author="齐恩鲁" w:date="2018-01-12T14:08:00Z">
              <w:tcPr>
                <w:tcW w:w="116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880BA7" w:rsidRDefault="00880BA7">
            <w:pPr>
              <w:spacing w:line="560" w:lineRule="exact"/>
              <w:jc w:val="center"/>
              <w:rPr>
                <w:ins w:id="467" w:author="齐恩鲁" w:date="2018-01-12T14:01:00Z"/>
                <w:rFonts w:ascii="宋体" w:eastAsia="宋体" w:hAnsi="Calibri"/>
                <w:szCs w:val="21"/>
              </w:rPr>
            </w:pPr>
            <w:ins w:id="468" w:author="齐恩鲁" w:date="2018-01-12T14:01:00Z">
              <w:r>
                <w:rPr>
                  <w:rFonts w:ascii="宋体" w:hint="eastAsia"/>
                </w:rPr>
                <w:t>CaCO</w:t>
              </w:r>
              <w:r>
                <w:rPr>
                  <w:rFonts w:ascii="宋体" w:hint="eastAsia"/>
                  <w:vertAlign w:val="subscript"/>
                </w:rPr>
                <w:t>3</w:t>
              </w:r>
              <w:r>
                <w:rPr>
                  <w:rFonts w:ascii="宋体" w:hint="eastAsia"/>
                </w:rPr>
                <w:t>(S)</w:t>
              </w:r>
            </w:ins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469" w:author="齐恩鲁" w:date="2018-01-12T14:08:00Z">
              <w:tcPr>
                <w:tcW w:w="127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880BA7" w:rsidRDefault="00880BA7">
            <w:pPr>
              <w:spacing w:line="560" w:lineRule="exact"/>
              <w:jc w:val="center"/>
              <w:rPr>
                <w:ins w:id="470" w:author="齐恩鲁" w:date="2018-01-12T14:01:00Z"/>
                <w:rFonts w:ascii="宋体" w:eastAsia="宋体" w:hAnsi="Calibri"/>
                <w:szCs w:val="21"/>
              </w:rPr>
            </w:pPr>
            <w:ins w:id="471" w:author="齐恩鲁" w:date="2018-01-12T14:01:00Z">
              <w:r>
                <w:rPr>
                  <w:rFonts w:ascii="宋体" w:hint="eastAsia"/>
                </w:rPr>
                <w:t>－1206.92</w:t>
              </w:r>
            </w:ins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472" w:author="齐恩鲁" w:date="2018-01-12T14:08:00Z">
              <w:tcPr>
                <w:tcW w:w="127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880BA7" w:rsidRDefault="00880BA7">
            <w:pPr>
              <w:spacing w:line="560" w:lineRule="exact"/>
              <w:jc w:val="center"/>
              <w:rPr>
                <w:ins w:id="473" w:author="齐恩鲁" w:date="2018-01-12T14:01:00Z"/>
                <w:rFonts w:ascii="宋体" w:eastAsia="宋体" w:hAnsi="Calibri"/>
                <w:szCs w:val="21"/>
              </w:rPr>
            </w:pPr>
            <w:ins w:id="474" w:author="齐恩鲁" w:date="2018-01-12T14:01:00Z">
              <w:r>
                <w:rPr>
                  <w:rFonts w:ascii="宋体" w:hint="eastAsia"/>
                </w:rPr>
                <w:t>－1128.79</w:t>
              </w:r>
            </w:ins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475" w:author="齐恩鲁" w:date="2018-01-12T14:08:00Z">
              <w:tcPr>
                <w:tcW w:w="1536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880BA7" w:rsidRDefault="00880BA7">
            <w:pPr>
              <w:spacing w:line="560" w:lineRule="exact"/>
              <w:jc w:val="center"/>
              <w:rPr>
                <w:ins w:id="476" w:author="齐恩鲁" w:date="2018-01-12T14:01:00Z"/>
                <w:rFonts w:ascii="宋体" w:eastAsia="宋体" w:hAnsi="Calibri"/>
                <w:szCs w:val="21"/>
              </w:rPr>
            </w:pPr>
            <w:ins w:id="477" w:author="齐恩鲁" w:date="2018-01-12T14:01:00Z">
              <w:r>
                <w:rPr>
                  <w:rFonts w:ascii="宋体" w:hint="eastAsia"/>
                </w:rPr>
                <w:t>92.9</w:t>
              </w:r>
            </w:ins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478" w:author="齐恩鲁" w:date="2018-01-12T14:08:00Z">
              <w:tcPr>
                <w:tcW w:w="1536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880BA7" w:rsidRDefault="00880BA7">
            <w:pPr>
              <w:spacing w:line="560" w:lineRule="exact"/>
              <w:jc w:val="center"/>
              <w:rPr>
                <w:ins w:id="479" w:author="齐恩鲁" w:date="2018-01-12T14:01:00Z"/>
                <w:rFonts w:ascii="宋体" w:eastAsia="宋体" w:hAnsi="Calibri"/>
                <w:szCs w:val="21"/>
              </w:rPr>
            </w:pPr>
            <w:ins w:id="480" w:author="齐恩鲁" w:date="2018-01-12T14:01:00Z">
              <w:r>
                <w:rPr>
                  <w:rFonts w:ascii="宋体" w:hint="eastAsia"/>
                </w:rPr>
                <w:t>81.88</w:t>
              </w:r>
            </w:ins>
          </w:p>
        </w:tc>
      </w:tr>
      <w:tr w:rsidR="00880BA7" w:rsidTr="00880BA7">
        <w:trPr>
          <w:jc w:val="center"/>
          <w:ins w:id="481" w:author="齐恩鲁" w:date="2018-01-12T14:01:00Z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482" w:author="齐恩鲁" w:date="2018-01-12T14:08:00Z">
              <w:tcPr>
                <w:tcW w:w="116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880BA7" w:rsidRDefault="00880BA7">
            <w:pPr>
              <w:spacing w:line="560" w:lineRule="exact"/>
              <w:jc w:val="center"/>
              <w:rPr>
                <w:ins w:id="483" w:author="齐恩鲁" w:date="2018-01-12T14:01:00Z"/>
                <w:rFonts w:ascii="宋体" w:eastAsia="宋体" w:hAnsi="Calibri"/>
                <w:szCs w:val="21"/>
              </w:rPr>
            </w:pPr>
            <w:proofErr w:type="spellStart"/>
            <w:ins w:id="484" w:author="齐恩鲁" w:date="2018-01-12T14:01:00Z">
              <w:r>
                <w:rPr>
                  <w:rFonts w:ascii="宋体" w:hint="eastAsia"/>
                </w:rPr>
                <w:t>CaO</w:t>
              </w:r>
              <w:proofErr w:type="spellEnd"/>
              <w:r>
                <w:rPr>
                  <w:rFonts w:ascii="宋体" w:hint="eastAsia"/>
                </w:rPr>
                <w:t>(S)</w:t>
              </w:r>
            </w:ins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485" w:author="齐恩鲁" w:date="2018-01-12T14:08:00Z">
              <w:tcPr>
                <w:tcW w:w="127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880BA7" w:rsidRDefault="00880BA7">
            <w:pPr>
              <w:spacing w:line="560" w:lineRule="exact"/>
              <w:jc w:val="center"/>
              <w:rPr>
                <w:ins w:id="486" w:author="齐恩鲁" w:date="2018-01-12T14:01:00Z"/>
                <w:rFonts w:ascii="宋体" w:eastAsia="宋体" w:hAnsi="Calibri"/>
                <w:szCs w:val="21"/>
              </w:rPr>
            </w:pPr>
            <w:ins w:id="487" w:author="齐恩鲁" w:date="2018-01-12T14:01:00Z">
              <w:r>
                <w:rPr>
                  <w:rFonts w:ascii="宋体" w:hint="eastAsia"/>
                </w:rPr>
                <w:t>－635.09</w:t>
              </w:r>
            </w:ins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488" w:author="齐恩鲁" w:date="2018-01-12T14:08:00Z">
              <w:tcPr>
                <w:tcW w:w="127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880BA7" w:rsidRDefault="00880BA7">
            <w:pPr>
              <w:spacing w:line="560" w:lineRule="exact"/>
              <w:jc w:val="center"/>
              <w:rPr>
                <w:ins w:id="489" w:author="齐恩鲁" w:date="2018-01-12T14:01:00Z"/>
                <w:rFonts w:ascii="宋体" w:eastAsia="宋体" w:hAnsi="Calibri"/>
                <w:szCs w:val="21"/>
              </w:rPr>
            </w:pPr>
            <w:ins w:id="490" w:author="齐恩鲁" w:date="2018-01-12T14:01:00Z">
              <w:r>
                <w:rPr>
                  <w:rFonts w:ascii="宋体" w:hint="eastAsia"/>
                </w:rPr>
                <w:t>－604.03</w:t>
              </w:r>
            </w:ins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491" w:author="齐恩鲁" w:date="2018-01-12T14:08:00Z">
              <w:tcPr>
                <w:tcW w:w="1536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880BA7" w:rsidRDefault="00880BA7">
            <w:pPr>
              <w:spacing w:line="560" w:lineRule="exact"/>
              <w:jc w:val="center"/>
              <w:rPr>
                <w:ins w:id="492" w:author="齐恩鲁" w:date="2018-01-12T14:01:00Z"/>
                <w:rFonts w:ascii="宋体" w:eastAsia="宋体" w:hAnsi="Calibri"/>
                <w:szCs w:val="21"/>
              </w:rPr>
            </w:pPr>
            <w:ins w:id="493" w:author="齐恩鲁" w:date="2018-01-12T14:01:00Z">
              <w:r>
                <w:rPr>
                  <w:rFonts w:ascii="宋体" w:hint="eastAsia"/>
                </w:rPr>
                <w:t>39.75</w:t>
              </w:r>
            </w:ins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494" w:author="齐恩鲁" w:date="2018-01-12T14:08:00Z">
              <w:tcPr>
                <w:tcW w:w="1536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880BA7" w:rsidRDefault="00880BA7">
            <w:pPr>
              <w:spacing w:line="560" w:lineRule="exact"/>
              <w:jc w:val="center"/>
              <w:rPr>
                <w:ins w:id="495" w:author="齐恩鲁" w:date="2018-01-12T14:01:00Z"/>
                <w:rFonts w:ascii="宋体" w:eastAsia="宋体" w:hAnsi="Calibri"/>
                <w:szCs w:val="21"/>
              </w:rPr>
            </w:pPr>
            <w:ins w:id="496" w:author="齐恩鲁" w:date="2018-01-12T14:01:00Z">
              <w:r>
                <w:rPr>
                  <w:rFonts w:ascii="宋体" w:hint="eastAsia"/>
                </w:rPr>
                <w:t>42.88</w:t>
              </w:r>
            </w:ins>
          </w:p>
        </w:tc>
      </w:tr>
      <w:tr w:rsidR="00880BA7" w:rsidTr="00880BA7">
        <w:trPr>
          <w:jc w:val="center"/>
          <w:ins w:id="497" w:author="齐恩鲁" w:date="2018-01-12T14:01:00Z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498" w:author="齐恩鲁" w:date="2018-01-12T14:08:00Z">
              <w:tcPr>
                <w:tcW w:w="116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880BA7" w:rsidRDefault="00880BA7">
            <w:pPr>
              <w:spacing w:line="560" w:lineRule="exact"/>
              <w:jc w:val="center"/>
              <w:rPr>
                <w:ins w:id="499" w:author="齐恩鲁" w:date="2018-01-12T14:01:00Z"/>
                <w:rFonts w:ascii="宋体" w:eastAsia="宋体" w:hAnsi="Calibri"/>
                <w:szCs w:val="21"/>
              </w:rPr>
            </w:pPr>
            <w:ins w:id="500" w:author="齐恩鲁" w:date="2018-01-12T14:01:00Z">
              <w:r>
                <w:rPr>
                  <w:rFonts w:ascii="宋体" w:hint="eastAsia"/>
                </w:rPr>
                <w:t>CO</w:t>
              </w:r>
              <w:r>
                <w:rPr>
                  <w:rFonts w:ascii="宋体" w:hint="eastAsia"/>
                  <w:vertAlign w:val="subscript"/>
                </w:rPr>
                <w:t>2</w:t>
              </w:r>
              <w:r>
                <w:rPr>
                  <w:rFonts w:ascii="宋体" w:hint="eastAsia"/>
                </w:rPr>
                <w:t>(g)</w:t>
              </w:r>
            </w:ins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501" w:author="齐恩鲁" w:date="2018-01-12T14:08:00Z">
              <w:tcPr>
                <w:tcW w:w="127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880BA7" w:rsidRDefault="00880BA7">
            <w:pPr>
              <w:spacing w:line="560" w:lineRule="exact"/>
              <w:jc w:val="center"/>
              <w:rPr>
                <w:ins w:id="502" w:author="齐恩鲁" w:date="2018-01-12T14:01:00Z"/>
                <w:rFonts w:ascii="宋体" w:eastAsia="宋体" w:hAnsi="Calibri"/>
                <w:szCs w:val="21"/>
              </w:rPr>
            </w:pPr>
            <w:ins w:id="503" w:author="齐恩鲁" w:date="2018-01-12T14:01:00Z">
              <w:r>
                <w:rPr>
                  <w:rFonts w:ascii="宋体" w:hint="eastAsia"/>
                </w:rPr>
                <w:t>－393.509</w:t>
              </w:r>
            </w:ins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504" w:author="齐恩鲁" w:date="2018-01-12T14:08:00Z">
              <w:tcPr>
                <w:tcW w:w="127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880BA7" w:rsidRDefault="00880BA7">
            <w:pPr>
              <w:spacing w:line="560" w:lineRule="exact"/>
              <w:jc w:val="center"/>
              <w:rPr>
                <w:ins w:id="505" w:author="齐恩鲁" w:date="2018-01-12T14:01:00Z"/>
                <w:rFonts w:ascii="宋体" w:eastAsia="宋体" w:hAnsi="Calibri"/>
                <w:szCs w:val="21"/>
              </w:rPr>
            </w:pPr>
            <w:ins w:id="506" w:author="齐恩鲁" w:date="2018-01-12T14:01:00Z">
              <w:r>
                <w:rPr>
                  <w:rFonts w:ascii="宋体" w:hint="eastAsia"/>
                </w:rPr>
                <w:t>－394.359</w:t>
              </w:r>
            </w:ins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507" w:author="齐恩鲁" w:date="2018-01-12T14:08:00Z">
              <w:tcPr>
                <w:tcW w:w="1536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880BA7" w:rsidRDefault="00880BA7">
            <w:pPr>
              <w:spacing w:line="560" w:lineRule="exact"/>
              <w:jc w:val="center"/>
              <w:rPr>
                <w:ins w:id="508" w:author="齐恩鲁" w:date="2018-01-12T14:01:00Z"/>
                <w:rFonts w:ascii="宋体" w:eastAsia="宋体" w:hAnsi="Calibri"/>
                <w:szCs w:val="21"/>
              </w:rPr>
            </w:pPr>
            <w:ins w:id="509" w:author="齐恩鲁" w:date="2018-01-12T14:01:00Z">
              <w:r>
                <w:rPr>
                  <w:rFonts w:ascii="宋体" w:hint="eastAsia"/>
                </w:rPr>
                <w:t>213.74</w:t>
              </w:r>
            </w:ins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510" w:author="齐恩鲁" w:date="2018-01-12T14:08:00Z">
              <w:tcPr>
                <w:tcW w:w="1536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880BA7" w:rsidRDefault="00880BA7">
            <w:pPr>
              <w:spacing w:line="560" w:lineRule="exact"/>
              <w:jc w:val="center"/>
              <w:rPr>
                <w:ins w:id="511" w:author="齐恩鲁" w:date="2018-01-12T14:01:00Z"/>
                <w:rFonts w:ascii="宋体" w:eastAsia="宋体" w:hAnsi="Calibri"/>
                <w:szCs w:val="21"/>
              </w:rPr>
            </w:pPr>
            <w:ins w:id="512" w:author="齐恩鲁" w:date="2018-01-12T14:01:00Z">
              <w:r>
                <w:rPr>
                  <w:rFonts w:ascii="宋体" w:hint="eastAsia"/>
                </w:rPr>
                <w:t>37.11</w:t>
              </w:r>
            </w:ins>
          </w:p>
        </w:tc>
      </w:tr>
    </w:tbl>
    <w:p w:rsidR="00880BA7" w:rsidRDefault="00880BA7" w:rsidP="00880BA7">
      <w:pPr>
        <w:spacing w:line="560" w:lineRule="exact"/>
        <w:ind w:firstLineChars="200" w:firstLine="480"/>
        <w:rPr>
          <w:ins w:id="513" w:author="齐恩鲁" w:date="2018-01-12T14:01:00Z"/>
          <w:rFonts w:ascii="宋体"/>
          <w:sz w:val="24"/>
          <w:szCs w:val="24"/>
        </w:rPr>
      </w:pPr>
      <w:ins w:id="514" w:author="齐恩鲁" w:date="2018-01-12T14:01:00Z">
        <w:r>
          <w:rPr>
            <w:rFonts w:ascii="宋体" w:hAnsi="宋体" w:hint="eastAsia"/>
            <w:sz w:val="24"/>
            <w:szCs w:val="24"/>
          </w:rPr>
          <w:t>（</w:t>
        </w:r>
        <w:r>
          <w:rPr>
            <w:rFonts w:ascii="宋体" w:hint="eastAsia"/>
            <w:sz w:val="24"/>
            <w:szCs w:val="24"/>
          </w:rPr>
          <w:t>1）计算25℃时的</w:t>
        </w:r>
        <w:r w:rsidR="00D274BE">
          <w:rPr>
            <w:noProof/>
          </w:rPr>
          <w:drawing>
            <wp:inline distT="0" distB="0" distL="0" distR="0">
              <wp:extent cx="723900" cy="238125"/>
              <wp:effectExtent l="19050" t="0" r="0" b="0"/>
              <wp:docPr id="29" name="图片 29" descr="C:\Users\lenovo\AppData\Local\Temp\ksohtml\wps49FD.tmp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9" descr="C:\Users\lenovo\AppData\Local\Temp\ksohtml\wps49FD.tmp.png"/>
                      <pic:cNvPicPr>
                        <a:picLocks noChangeAspect="1" noChangeArrowheads="1"/>
                      </pic:cNvPicPr>
                    </pic:nvPicPr>
                    <pic:blipFill>
                      <a:blip r:embed="rId3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23900" cy="238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:rsidR="00880BA7" w:rsidRDefault="00880BA7" w:rsidP="00880BA7">
      <w:pPr>
        <w:spacing w:line="560" w:lineRule="exact"/>
        <w:ind w:firstLineChars="200" w:firstLine="480"/>
        <w:rPr>
          <w:ins w:id="515" w:author="齐恩鲁" w:date="2018-01-12T14:01:00Z"/>
          <w:rFonts w:ascii="宋体"/>
          <w:sz w:val="24"/>
          <w:szCs w:val="24"/>
          <w:vertAlign w:val="superscript"/>
        </w:rPr>
      </w:pPr>
      <w:ins w:id="516" w:author="齐恩鲁" w:date="2018-01-12T14:01:00Z">
        <w:r>
          <w:rPr>
            <w:rFonts w:ascii="宋体" w:hAnsi="宋体" w:hint="eastAsia"/>
            <w:sz w:val="24"/>
            <w:szCs w:val="24"/>
          </w:rPr>
          <w:t>（</w:t>
        </w:r>
        <w:r>
          <w:rPr>
            <w:rFonts w:ascii="宋体" w:hint="eastAsia"/>
            <w:sz w:val="24"/>
            <w:szCs w:val="24"/>
          </w:rPr>
          <w:t>2）假定</w:t>
        </w:r>
        <w:r w:rsidR="00D274BE">
          <w:rPr>
            <w:noProof/>
          </w:rPr>
          <w:drawing>
            <wp:inline distT="0" distB="0" distL="0" distR="0">
              <wp:extent cx="885825" cy="238125"/>
              <wp:effectExtent l="19050" t="0" r="9525" b="0"/>
              <wp:docPr id="30" name="图片 30" descr="C:\Users\lenovo\AppData\Local\Temp\ksohtml\wps49FE.tmp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0" descr="C:\Users\lenovo\AppData\Local\Temp\ksohtml\wps49FE.tmp.png"/>
                      <pic:cNvPicPr>
                        <a:picLocks noChangeAspect="1" noChangeArrowheads="1"/>
                      </pic:cNvPicPr>
                    </pic:nvPicPr>
                    <pic:blipFill>
                      <a:blip r:embed="rId32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85825" cy="238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宋体" w:hAnsi="宋体" w:hint="eastAsia"/>
            <w:sz w:val="24"/>
            <w:szCs w:val="24"/>
          </w:rPr>
          <w:t>不随温度而变，计算</w:t>
        </w:r>
        <w:r>
          <w:rPr>
            <w:rFonts w:ascii="宋体" w:hint="eastAsia"/>
            <w:sz w:val="24"/>
            <w:szCs w:val="24"/>
          </w:rPr>
          <w:t>900℃时的K</w:t>
        </w:r>
        <w:r>
          <w:rPr>
            <w:rFonts w:ascii="宋体" w:hint="eastAsia"/>
            <w:sz w:val="24"/>
            <w:szCs w:val="24"/>
            <w:vertAlign w:val="superscript"/>
          </w:rPr>
          <w:t>θ</w:t>
        </w:r>
      </w:ins>
    </w:p>
    <w:p w:rsidR="00000000" w:rsidRDefault="00880BA7">
      <w:pPr>
        <w:spacing w:line="560" w:lineRule="exact"/>
        <w:ind w:firstLineChars="200" w:firstLine="480"/>
        <w:rPr>
          <w:ins w:id="517" w:author="齐恩鲁" w:date="2018-01-12T14:01:00Z"/>
          <w:rFonts w:ascii="宋体"/>
          <w:sz w:val="24"/>
          <w:szCs w:val="24"/>
        </w:rPr>
      </w:pPr>
      <w:ins w:id="518" w:author="齐恩鲁" w:date="2018-01-12T14:01:00Z">
        <w:r>
          <w:rPr>
            <w:rFonts w:ascii="宋体" w:hAnsi="宋体" w:hint="eastAsia"/>
            <w:sz w:val="24"/>
            <w:szCs w:val="24"/>
          </w:rPr>
          <w:t>（</w:t>
        </w:r>
        <w:r>
          <w:rPr>
            <w:rFonts w:ascii="宋体" w:hint="eastAsia"/>
            <w:sz w:val="24"/>
            <w:szCs w:val="24"/>
          </w:rPr>
          <w:t>3）根据△G=△H－T△S讨论为什么升温对反应生成</w:t>
        </w:r>
        <w:proofErr w:type="spellStart"/>
        <w:r>
          <w:rPr>
            <w:rFonts w:ascii="宋体" w:hint="eastAsia"/>
            <w:sz w:val="24"/>
            <w:szCs w:val="24"/>
          </w:rPr>
          <w:t>C</w:t>
        </w:r>
        <w:r>
          <w:rPr>
            <w:rFonts w:ascii="宋体" w:hint="eastAsia"/>
            <w:sz w:val="24"/>
            <w:szCs w:val="24"/>
            <w:vertAlign w:val="subscript"/>
          </w:rPr>
          <w:t>a</w:t>
        </w:r>
        <w:r>
          <w:rPr>
            <w:rFonts w:ascii="宋体" w:hint="eastAsia"/>
            <w:sz w:val="24"/>
            <w:szCs w:val="24"/>
          </w:rPr>
          <w:t>O</w:t>
        </w:r>
        <w:proofErr w:type="spellEnd"/>
        <w:r>
          <w:rPr>
            <w:rFonts w:ascii="宋体" w:hint="eastAsia"/>
            <w:sz w:val="24"/>
            <w:szCs w:val="24"/>
          </w:rPr>
          <w:t>(s)</w:t>
        </w:r>
        <w:r>
          <w:rPr>
            <w:rFonts w:ascii="宋体" w:hAnsi="宋体" w:hint="eastAsia"/>
            <w:sz w:val="24"/>
            <w:szCs w:val="24"/>
          </w:rPr>
          <w:t>有利？</w:t>
        </w:r>
      </w:ins>
    </w:p>
    <w:p w:rsidR="00000000" w:rsidRDefault="00D274BE">
      <w:pPr>
        <w:spacing w:line="560" w:lineRule="exact"/>
        <w:ind w:firstLineChars="850" w:firstLine="2389"/>
        <w:rPr>
          <w:ins w:id="519" w:author="齐恩鲁" w:date="2018-01-12T14:08:00Z"/>
          <w:rFonts w:ascii="宋体" w:hAnsi="宋体"/>
          <w:b/>
          <w:bCs/>
          <w:sz w:val="28"/>
          <w:szCs w:val="28"/>
        </w:rPr>
        <w:pPrChange w:id="520" w:author="齐恩鲁" w:date="2018-01-12T14:08:00Z">
          <w:pPr>
            <w:spacing w:line="560" w:lineRule="exact"/>
            <w:ind w:firstLineChars="896" w:firstLine="2519"/>
          </w:pPr>
        </w:pPrChange>
      </w:pPr>
    </w:p>
    <w:tbl>
      <w:tblPr>
        <w:tblStyle w:val="a4"/>
        <w:tblpPr w:leftFromText="180" w:rightFromText="180" w:vertAnchor="page" w:horzAnchor="margin" w:tblpY="4981"/>
        <w:tblW w:w="0" w:type="auto"/>
        <w:tblLook w:val="04A0"/>
      </w:tblPr>
      <w:tblGrid>
        <w:gridCol w:w="993"/>
        <w:gridCol w:w="1417"/>
      </w:tblGrid>
      <w:tr w:rsidR="00880BA7" w:rsidTr="00880BA7">
        <w:trPr>
          <w:trHeight w:val="621"/>
          <w:ins w:id="521" w:author="齐恩鲁" w:date="2018-01-12T14:09:00Z"/>
        </w:trPr>
        <w:tc>
          <w:tcPr>
            <w:tcW w:w="993" w:type="dxa"/>
          </w:tcPr>
          <w:p w:rsidR="00880BA7" w:rsidRPr="00880BA7" w:rsidRDefault="00880BA7" w:rsidP="00880BA7">
            <w:pPr>
              <w:spacing w:line="560" w:lineRule="exact"/>
              <w:rPr>
                <w:ins w:id="522" w:author="齐恩鲁" w:date="2018-01-12T14:09:00Z"/>
                <w:rFonts w:ascii="宋体"/>
                <w:sz w:val="24"/>
                <w:szCs w:val="24"/>
              </w:rPr>
            </w:pPr>
            <w:ins w:id="523" w:author="齐恩鲁" w:date="2018-01-12T14:09:00Z">
              <w:r w:rsidRPr="00880BA7">
                <w:rPr>
                  <w:rFonts w:ascii="宋体" w:hAnsi="宋体" w:hint="eastAsia"/>
                  <w:bCs/>
                  <w:sz w:val="24"/>
                  <w:szCs w:val="24"/>
                </w:rPr>
                <w:t>得分</w:t>
              </w:r>
            </w:ins>
          </w:p>
        </w:tc>
        <w:tc>
          <w:tcPr>
            <w:tcW w:w="1417" w:type="dxa"/>
          </w:tcPr>
          <w:p w:rsidR="00880BA7" w:rsidRDefault="00880BA7" w:rsidP="00880BA7">
            <w:pPr>
              <w:spacing w:line="560" w:lineRule="exact"/>
              <w:rPr>
                <w:ins w:id="524" w:author="齐恩鲁" w:date="2018-01-12T14:09:00Z"/>
                <w:rFonts w:ascii="宋体"/>
                <w:sz w:val="24"/>
                <w:szCs w:val="24"/>
              </w:rPr>
            </w:pPr>
            <w:ins w:id="525" w:author="齐恩鲁" w:date="2018-01-12T14:09:00Z">
              <w:r w:rsidRPr="00880BA7">
                <w:rPr>
                  <w:rFonts w:ascii="宋体" w:hAnsi="宋体" w:hint="eastAsia"/>
                  <w:bCs/>
                  <w:sz w:val="24"/>
                  <w:szCs w:val="24"/>
                </w:rPr>
                <w:t>阅卷老师</w:t>
              </w:r>
            </w:ins>
          </w:p>
        </w:tc>
      </w:tr>
      <w:tr w:rsidR="00880BA7" w:rsidTr="00880BA7">
        <w:trPr>
          <w:trHeight w:val="637"/>
          <w:ins w:id="526" w:author="齐恩鲁" w:date="2018-01-12T14:09:00Z"/>
        </w:trPr>
        <w:tc>
          <w:tcPr>
            <w:tcW w:w="993" w:type="dxa"/>
          </w:tcPr>
          <w:p w:rsidR="00880BA7" w:rsidRDefault="00880BA7" w:rsidP="00880BA7">
            <w:pPr>
              <w:spacing w:line="560" w:lineRule="exact"/>
              <w:rPr>
                <w:ins w:id="527" w:author="齐恩鲁" w:date="2018-01-12T14:09:00Z"/>
                <w:rFonts w:asci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880BA7" w:rsidRDefault="00880BA7" w:rsidP="00880BA7">
            <w:pPr>
              <w:spacing w:line="560" w:lineRule="exact"/>
              <w:rPr>
                <w:ins w:id="528" w:author="齐恩鲁" w:date="2018-01-12T14:09:00Z"/>
                <w:rFonts w:ascii="宋体"/>
                <w:sz w:val="24"/>
                <w:szCs w:val="24"/>
              </w:rPr>
            </w:pPr>
          </w:p>
        </w:tc>
      </w:tr>
    </w:tbl>
    <w:p w:rsidR="00000000" w:rsidRDefault="00880BA7">
      <w:pPr>
        <w:spacing w:line="560" w:lineRule="exact"/>
        <w:rPr>
          <w:ins w:id="529" w:author="齐恩鲁" w:date="2018-01-12T14:01:00Z"/>
          <w:rFonts w:ascii="宋体"/>
          <w:sz w:val="24"/>
          <w:szCs w:val="24"/>
          <w:u w:val="single"/>
        </w:rPr>
        <w:pPrChange w:id="530" w:author="齐恩鲁" w:date="2018-01-12T14:09:00Z">
          <w:pPr>
            <w:spacing w:line="560" w:lineRule="exact"/>
            <w:ind w:firstLineChars="896" w:firstLine="2519"/>
          </w:pPr>
        </w:pPrChange>
      </w:pPr>
      <w:ins w:id="531" w:author="齐恩鲁" w:date="2018-01-12T14:01:00Z">
        <w:r>
          <w:rPr>
            <w:rFonts w:ascii="宋体" w:hAnsi="宋体" w:hint="eastAsia"/>
            <w:b/>
            <w:bCs/>
            <w:sz w:val="28"/>
            <w:szCs w:val="28"/>
          </w:rPr>
          <w:t>五、综合能力考查题：（每题</w:t>
        </w:r>
        <w:r>
          <w:rPr>
            <w:rFonts w:ascii="宋体" w:hint="eastAsia"/>
            <w:b/>
            <w:bCs/>
            <w:sz w:val="28"/>
            <w:szCs w:val="28"/>
          </w:rPr>
          <w:t>8分，共24分）</w:t>
        </w:r>
      </w:ins>
    </w:p>
    <w:p w:rsidR="00880BA7" w:rsidRDefault="00880BA7" w:rsidP="00880BA7">
      <w:pPr>
        <w:autoSpaceDE w:val="0"/>
        <w:autoSpaceDN w:val="0"/>
        <w:adjustRightInd w:val="0"/>
        <w:spacing w:line="560" w:lineRule="exact"/>
        <w:jc w:val="left"/>
        <w:rPr>
          <w:ins w:id="532" w:author="齐恩鲁" w:date="2018-01-12T14:01:00Z"/>
          <w:rFonts w:ascii="宋体"/>
          <w:kern w:val="0"/>
          <w:sz w:val="24"/>
          <w:szCs w:val="24"/>
        </w:rPr>
      </w:pPr>
      <w:ins w:id="533" w:author="齐恩鲁" w:date="2018-01-12T14:01:00Z">
        <w:r>
          <w:rPr>
            <w:rFonts w:ascii="宋体" w:hint="eastAsia"/>
            <w:sz w:val="24"/>
            <w:szCs w:val="24"/>
          </w:rPr>
          <w:t>1、</w:t>
        </w:r>
        <w:r>
          <w:rPr>
            <w:rFonts w:ascii="宋体" w:hAnsi="宋体" w:hint="eastAsia"/>
            <w:kern w:val="0"/>
            <w:sz w:val="24"/>
            <w:szCs w:val="24"/>
          </w:rPr>
          <w:t>请列举出热力学中常使用的基础热数据，并完成下表（写出计算式）。</w:t>
        </w:r>
      </w:ins>
    </w:p>
    <w:p w:rsidR="00880BA7" w:rsidRDefault="00880BA7" w:rsidP="00880BA7">
      <w:pPr>
        <w:snapToGrid w:val="0"/>
        <w:spacing w:line="560" w:lineRule="exact"/>
        <w:rPr>
          <w:ins w:id="534" w:author="齐恩鲁" w:date="2018-01-12T14:01:00Z"/>
          <w:rFonts w:ascii="宋体"/>
          <w:sz w:val="24"/>
          <w:szCs w:val="24"/>
          <w:u w:val="single"/>
        </w:rPr>
      </w:pPr>
      <w:ins w:id="535" w:author="齐恩鲁" w:date="2018-01-12T14:01:00Z">
        <w:r>
          <w:rPr>
            <w:rFonts w:ascii="宋体" w:hAnsi="宋体" w:hint="eastAsia"/>
            <w:kern w:val="0"/>
            <w:sz w:val="24"/>
            <w:szCs w:val="24"/>
          </w:rPr>
          <w:t>基础</w:t>
        </w:r>
        <w:proofErr w:type="gramStart"/>
        <w:r>
          <w:rPr>
            <w:rFonts w:ascii="宋体" w:hAnsi="宋体" w:hint="eastAsia"/>
            <w:kern w:val="0"/>
            <w:sz w:val="24"/>
            <w:szCs w:val="24"/>
          </w:rPr>
          <w:t>热数据</w:t>
        </w:r>
        <w:proofErr w:type="gramEnd"/>
        <w:r>
          <w:rPr>
            <w:rFonts w:ascii="宋体" w:hAnsi="宋体" w:hint="eastAsia"/>
            <w:kern w:val="0"/>
            <w:sz w:val="24"/>
            <w:szCs w:val="24"/>
          </w:rPr>
          <w:t>有：</w:t>
        </w:r>
        <w:r>
          <w:rPr>
            <w:rFonts w:ascii="宋体" w:hint="eastAsia"/>
            <w:kern w:val="0"/>
            <w:sz w:val="24"/>
            <w:szCs w:val="24"/>
            <w:u w:val="single"/>
          </w:rPr>
          <w:t xml:space="preserve">                                                    </w:t>
        </w:r>
      </w:ins>
    </w:p>
    <w:p w:rsidR="00880BA7" w:rsidRDefault="00880BA7" w:rsidP="00880BA7">
      <w:pPr>
        <w:snapToGrid w:val="0"/>
        <w:spacing w:line="560" w:lineRule="exact"/>
        <w:rPr>
          <w:ins w:id="536" w:author="齐恩鲁" w:date="2018-01-12T14:01:00Z"/>
          <w:rFonts w:ascii="宋体"/>
          <w:sz w:val="24"/>
          <w:szCs w:val="24"/>
          <w:u w:val="single"/>
        </w:rPr>
      </w:pPr>
      <w:ins w:id="537" w:author="齐恩鲁" w:date="2018-01-12T14:01:00Z">
        <w:r>
          <w:rPr>
            <w:rFonts w:ascii="宋体" w:hint="eastAsia"/>
            <w:sz w:val="24"/>
            <w:szCs w:val="24"/>
          </w:rPr>
          <w:t xml:space="preserve"> </w:t>
        </w:r>
        <w:r>
          <w:rPr>
            <w:rFonts w:ascii="宋体" w:hint="eastAsia"/>
            <w:sz w:val="24"/>
            <w:szCs w:val="24"/>
            <w:u w:val="single"/>
          </w:rPr>
          <w:t xml:space="preserve">                                                                      </w:t>
        </w:r>
      </w:ins>
    </w:p>
    <w:tbl>
      <w:tblPr>
        <w:tblW w:w="8324" w:type="dxa"/>
        <w:tblInd w:w="135" w:type="dxa"/>
        <w:tblLayout w:type="fixed"/>
        <w:tblLook w:val="04A0"/>
      </w:tblPr>
      <w:tblGrid>
        <w:gridCol w:w="2268"/>
        <w:gridCol w:w="2160"/>
        <w:gridCol w:w="1948"/>
        <w:gridCol w:w="1948"/>
      </w:tblGrid>
      <w:tr w:rsidR="00880BA7" w:rsidTr="00880BA7">
        <w:trPr>
          <w:ins w:id="538" w:author="齐恩鲁" w:date="2018-01-12T14:01:00Z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BA7" w:rsidRDefault="00880BA7">
            <w:pPr>
              <w:snapToGrid w:val="0"/>
              <w:spacing w:line="560" w:lineRule="exact"/>
              <w:rPr>
                <w:ins w:id="539" w:author="齐恩鲁" w:date="2018-01-12T14:01:00Z"/>
                <w:rFonts w:ascii="宋体" w:eastAsia="宋体" w:hAnsi="Calibri"/>
                <w:szCs w:val="21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0BA7" w:rsidRDefault="00880BA7">
            <w:pPr>
              <w:snapToGrid w:val="0"/>
              <w:spacing w:line="560" w:lineRule="exact"/>
              <w:jc w:val="center"/>
              <w:rPr>
                <w:ins w:id="540" w:author="齐恩鲁" w:date="2018-01-12T14:01:00Z"/>
                <w:rFonts w:ascii="宋体" w:eastAsia="宋体" w:hAnsi="Calibri"/>
                <w:szCs w:val="21"/>
              </w:rPr>
            </w:pPr>
            <w:ins w:id="541" w:author="齐恩鲁" w:date="2018-01-12T14:01:00Z">
              <w:r>
                <w:rPr>
                  <w:rFonts w:ascii="宋体"/>
                </w:rPr>
                <w:t>D</w:t>
              </w:r>
              <w:r>
                <w:rPr>
                  <w:rFonts w:ascii="宋体" w:hint="eastAsia"/>
                  <w:i/>
                  <w:iCs/>
                </w:rPr>
                <w:t>U</w:t>
              </w:r>
            </w:ins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0BA7" w:rsidRDefault="00880BA7">
            <w:pPr>
              <w:snapToGrid w:val="0"/>
              <w:spacing w:line="560" w:lineRule="exact"/>
              <w:jc w:val="center"/>
              <w:rPr>
                <w:ins w:id="542" w:author="齐恩鲁" w:date="2018-01-12T14:01:00Z"/>
                <w:rFonts w:ascii="宋体" w:eastAsia="宋体" w:hAnsi="Calibri"/>
                <w:szCs w:val="21"/>
              </w:rPr>
            </w:pPr>
            <w:ins w:id="543" w:author="齐恩鲁" w:date="2018-01-12T14:01:00Z">
              <w:r>
                <w:rPr>
                  <w:rFonts w:ascii="宋体"/>
                </w:rPr>
                <w:t>D</w:t>
              </w:r>
              <w:r>
                <w:rPr>
                  <w:rFonts w:ascii="宋体" w:hint="eastAsia"/>
                  <w:i/>
                  <w:iCs/>
                </w:rPr>
                <w:t>H</w:t>
              </w:r>
            </w:ins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0BA7" w:rsidRDefault="00880BA7">
            <w:pPr>
              <w:snapToGrid w:val="0"/>
              <w:spacing w:line="560" w:lineRule="exact"/>
              <w:jc w:val="center"/>
              <w:rPr>
                <w:ins w:id="544" w:author="齐恩鲁" w:date="2018-01-12T14:01:00Z"/>
                <w:rFonts w:ascii="宋体" w:eastAsia="宋体" w:hAnsi="Calibri"/>
                <w:szCs w:val="21"/>
              </w:rPr>
            </w:pPr>
            <w:ins w:id="545" w:author="齐恩鲁" w:date="2018-01-12T14:01:00Z">
              <w:r>
                <w:rPr>
                  <w:rFonts w:ascii="宋体"/>
                </w:rPr>
                <w:t>D</w:t>
              </w:r>
              <w:r>
                <w:rPr>
                  <w:rFonts w:ascii="宋体" w:hint="eastAsia"/>
                  <w:i/>
                  <w:iCs/>
                </w:rPr>
                <w:t>S</w:t>
              </w:r>
            </w:ins>
          </w:p>
        </w:tc>
      </w:tr>
      <w:tr w:rsidR="00880BA7" w:rsidTr="00880BA7">
        <w:trPr>
          <w:ins w:id="546" w:author="齐恩鲁" w:date="2018-01-12T14:01:00Z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BA7" w:rsidRDefault="00880BA7">
            <w:pPr>
              <w:snapToGrid w:val="0"/>
              <w:spacing w:line="560" w:lineRule="exact"/>
              <w:rPr>
                <w:ins w:id="547" w:author="齐恩鲁" w:date="2018-01-12T14:01:00Z"/>
                <w:rFonts w:ascii="宋体" w:eastAsia="宋体" w:hAnsi="Calibri"/>
                <w:szCs w:val="21"/>
              </w:rPr>
            </w:pPr>
            <w:ins w:id="548" w:author="齐恩鲁" w:date="2018-01-12T14:01:00Z">
              <w:r>
                <w:rPr>
                  <w:rFonts w:ascii="宋体" w:hint="eastAsia"/>
                  <w:kern w:val="0"/>
                </w:rPr>
                <w:t>理想气体单纯</w:t>
              </w:r>
              <w:proofErr w:type="spellStart"/>
              <w:r>
                <w:rPr>
                  <w:rFonts w:ascii="宋体" w:hint="eastAsia"/>
                  <w:b/>
                  <w:bCs/>
                  <w:i/>
                  <w:iCs/>
                  <w:kern w:val="0"/>
                </w:rPr>
                <w:t>pVT</w:t>
              </w:r>
              <w:proofErr w:type="spellEnd"/>
              <w:r>
                <w:rPr>
                  <w:rFonts w:ascii="宋体" w:hint="eastAsia"/>
                  <w:kern w:val="0"/>
                </w:rPr>
                <w:t>变化（物质量为</w:t>
              </w:r>
              <w:r>
                <w:rPr>
                  <w:rFonts w:ascii="宋体" w:hint="eastAsia"/>
                  <w:b/>
                  <w:bCs/>
                  <w:i/>
                  <w:iCs/>
                  <w:kern w:val="0"/>
                </w:rPr>
                <w:t>n</w:t>
              </w:r>
              <w:r>
                <w:rPr>
                  <w:rFonts w:ascii="宋体" w:hint="eastAsia"/>
                  <w:kern w:val="0"/>
                </w:rPr>
                <w:t>，由</w:t>
              </w:r>
              <w:r>
                <w:rPr>
                  <w:rFonts w:ascii="宋体" w:hint="eastAsia"/>
                  <w:b/>
                  <w:bCs/>
                  <w:i/>
                  <w:iCs/>
                  <w:kern w:val="0"/>
                </w:rPr>
                <w:t>T</w:t>
              </w:r>
              <w:r>
                <w:rPr>
                  <w:rFonts w:ascii="宋体" w:hint="eastAsia"/>
                  <w:b/>
                  <w:bCs/>
                  <w:kern w:val="0"/>
                </w:rPr>
                <w:t>1,</w:t>
              </w:r>
              <w:r>
                <w:rPr>
                  <w:rFonts w:ascii="宋体" w:hint="eastAsia"/>
                  <w:b/>
                  <w:bCs/>
                  <w:i/>
                  <w:iCs/>
                  <w:kern w:val="0"/>
                </w:rPr>
                <w:t>p</w:t>
              </w:r>
              <w:r>
                <w:rPr>
                  <w:rFonts w:ascii="宋体" w:hint="eastAsia"/>
                  <w:b/>
                  <w:bCs/>
                  <w:kern w:val="0"/>
                </w:rPr>
                <w:t>1</w:t>
              </w:r>
              <w:r>
                <w:rPr>
                  <w:rFonts w:ascii="宋体"/>
                  <w:b/>
                  <w:bCs/>
                  <w:kern w:val="0"/>
                </w:rPr>
                <w:t>®</w:t>
              </w:r>
              <w:r>
                <w:rPr>
                  <w:rFonts w:ascii="宋体" w:hint="eastAsia"/>
                  <w:b/>
                  <w:bCs/>
                  <w:i/>
                  <w:iCs/>
                  <w:kern w:val="0"/>
                </w:rPr>
                <w:t>T</w:t>
              </w:r>
              <w:r>
                <w:rPr>
                  <w:rFonts w:ascii="宋体" w:hint="eastAsia"/>
                  <w:b/>
                  <w:bCs/>
                  <w:kern w:val="0"/>
                </w:rPr>
                <w:t>2,</w:t>
              </w:r>
              <w:r>
                <w:rPr>
                  <w:rFonts w:ascii="宋体" w:hint="eastAsia"/>
                  <w:b/>
                  <w:bCs/>
                  <w:i/>
                  <w:iCs/>
                  <w:kern w:val="0"/>
                </w:rPr>
                <w:t>p</w:t>
              </w:r>
              <w:r>
                <w:rPr>
                  <w:rFonts w:ascii="宋体" w:hint="eastAsia"/>
                  <w:b/>
                  <w:bCs/>
                  <w:kern w:val="0"/>
                </w:rPr>
                <w:t>2</w:t>
              </w:r>
              <w:r>
                <w:rPr>
                  <w:rFonts w:ascii="宋体" w:hint="eastAsia"/>
                  <w:kern w:val="0"/>
                </w:rPr>
                <w:t>）</w:t>
              </w:r>
            </w:ins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0BA7" w:rsidRDefault="00880BA7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ins w:id="549" w:author="齐恩鲁" w:date="2018-01-12T14:01:00Z"/>
                <w:rFonts w:ascii="宋体" w:hAnsi="Calibri"/>
                <w:kern w:val="0"/>
                <w:szCs w:val="21"/>
              </w:rPr>
            </w:pPr>
          </w:p>
          <w:p w:rsidR="00880BA7" w:rsidRDefault="00880BA7">
            <w:pPr>
              <w:autoSpaceDE w:val="0"/>
              <w:autoSpaceDN w:val="0"/>
              <w:adjustRightInd w:val="0"/>
              <w:spacing w:line="560" w:lineRule="exact"/>
              <w:jc w:val="left"/>
              <w:rPr>
                <w:ins w:id="550" w:author="齐恩鲁" w:date="2018-01-12T14:01:00Z"/>
                <w:rFonts w:ascii="宋体"/>
                <w:kern w:val="0"/>
              </w:rPr>
            </w:pPr>
          </w:p>
          <w:p w:rsidR="00880BA7" w:rsidRDefault="00880BA7">
            <w:pPr>
              <w:snapToGrid w:val="0"/>
              <w:spacing w:line="560" w:lineRule="exact"/>
              <w:jc w:val="center"/>
              <w:rPr>
                <w:ins w:id="551" w:author="齐恩鲁" w:date="2018-01-12T14:01:00Z"/>
                <w:rFonts w:ascii="宋体" w:eastAsia="宋体" w:hAnsi="Calibri"/>
                <w:szCs w:val="21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0BA7" w:rsidRDefault="00880BA7">
            <w:pPr>
              <w:autoSpaceDE w:val="0"/>
              <w:autoSpaceDN w:val="0"/>
              <w:adjustRightInd w:val="0"/>
              <w:spacing w:line="560" w:lineRule="exact"/>
              <w:jc w:val="left"/>
              <w:rPr>
                <w:ins w:id="552" w:author="齐恩鲁" w:date="2018-01-12T14:01:00Z"/>
                <w:rFonts w:ascii="宋体" w:hAnsi="Calibri"/>
                <w:kern w:val="0"/>
                <w:szCs w:val="21"/>
              </w:rPr>
            </w:pPr>
          </w:p>
          <w:p w:rsidR="00880BA7" w:rsidRDefault="00880BA7">
            <w:pPr>
              <w:snapToGrid w:val="0"/>
              <w:spacing w:line="560" w:lineRule="exact"/>
              <w:jc w:val="center"/>
              <w:rPr>
                <w:ins w:id="553" w:author="齐恩鲁" w:date="2018-01-12T14:01:00Z"/>
                <w:rFonts w:ascii="宋体" w:eastAsia="宋体" w:hAnsi="Calibri"/>
                <w:szCs w:val="21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0BA7" w:rsidRDefault="00880BA7">
            <w:pPr>
              <w:snapToGrid w:val="0"/>
              <w:spacing w:line="560" w:lineRule="exact"/>
              <w:jc w:val="center"/>
              <w:rPr>
                <w:ins w:id="554" w:author="齐恩鲁" w:date="2018-01-12T14:01:00Z"/>
                <w:rFonts w:ascii="宋体" w:eastAsia="宋体" w:hAnsi="Calibri"/>
                <w:szCs w:val="21"/>
              </w:rPr>
            </w:pPr>
          </w:p>
        </w:tc>
      </w:tr>
      <w:tr w:rsidR="00880BA7" w:rsidTr="00880BA7">
        <w:trPr>
          <w:trHeight w:val="814"/>
          <w:ins w:id="555" w:author="齐恩鲁" w:date="2018-01-12T14:01:00Z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BA7" w:rsidRDefault="00880BA7">
            <w:pPr>
              <w:snapToGrid w:val="0"/>
              <w:spacing w:line="560" w:lineRule="exact"/>
              <w:rPr>
                <w:ins w:id="556" w:author="齐恩鲁" w:date="2018-01-12T14:01:00Z"/>
                <w:rFonts w:ascii="宋体" w:eastAsia="宋体" w:hAnsi="Calibri"/>
                <w:szCs w:val="21"/>
              </w:rPr>
            </w:pPr>
            <w:ins w:id="557" w:author="齐恩鲁" w:date="2018-01-12T14:01:00Z">
              <w:r>
                <w:rPr>
                  <w:rFonts w:ascii="宋体" w:hint="eastAsia"/>
                </w:rPr>
                <w:t>理想气体在298.15K，</w:t>
              </w:r>
              <w:proofErr w:type="spellStart"/>
              <w:r>
                <w:rPr>
                  <w:rFonts w:ascii="宋体" w:hint="eastAsia"/>
                </w:rPr>
                <w:t>p</w:t>
              </w:r>
              <w:r>
                <w:rPr>
                  <w:rFonts w:ascii="宋体"/>
                  <w:vertAlign w:val="superscript"/>
                </w:rPr>
                <w:t>q</w:t>
              </w:r>
              <w:proofErr w:type="spellEnd"/>
              <w:r>
                <w:rPr>
                  <w:rFonts w:ascii="宋体" w:hint="eastAsia"/>
                </w:rPr>
                <w:t>下进行摩尔反应</w:t>
              </w:r>
            </w:ins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0BA7" w:rsidRDefault="00880BA7">
            <w:pPr>
              <w:snapToGrid w:val="0"/>
              <w:spacing w:line="560" w:lineRule="exact"/>
              <w:jc w:val="center"/>
              <w:rPr>
                <w:ins w:id="558" w:author="齐恩鲁" w:date="2018-01-12T14:01:00Z"/>
                <w:rFonts w:ascii="宋体" w:eastAsia="宋体" w:hAnsi="Calibri"/>
                <w:szCs w:val="21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0BA7" w:rsidRDefault="00880BA7">
            <w:pPr>
              <w:snapToGrid w:val="0"/>
              <w:spacing w:line="560" w:lineRule="exact"/>
              <w:jc w:val="center"/>
              <w:rPr>
                <w:ins w:id="559" w:author="齐恩鲁" w:date="2018-01-12T14:01:00Z"/>
                <w:rFonts w:ascii="宋体" w:eastAsia="宋体" w:hAnsi="Calibri"/>
                <w:szCs w:val="21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0BA7" w:rsidRDefault="00880BA7">
            <w:pPr>
              <w:snapToGrid w:val="0"/>
              <w:spacing w:line="560" w:lineRule="exact"/>
              <w:jc w:val="center"/>
              <w:rPr>
                <w:ins w:id="560" w:author="齐恩鲁" w:date="2018-01-12T14:01:00Z"/>
                <w:rFonts w:ascii="宋体" w:eastAsia="宋体" w:hAnsi="Calibri"/>
                <w:szCs w:val="21"/>
              </w:rPr>
            </w:pPr>
          </w:p>
        </w:tc>
      </w:tr>
    </w:tbl>
    <w:p w:rsidR="00880BA7" w:rsidRDefault="00880BA7" w:rsidP="00880BA7">
      <w:pPr>
        <w:snapToGrid w:val="0"/>
        <w:spacing w:line="560" w:lineRule="exact"/>
        <w:rPr>
          <w:ins w:id="561" w:author="齐恩鲁" w:date="2018-01-12T14:01:00Z"/>
          <w:rFonts w:ascii="宋体"/>
          <w:sz w:val="24"/>
          <w:szCs w:val="24"/>
        </w:rPr>
      </w:pPr>
      <w:ins w:id="562" w:author="齐恩鲁" w:date="2018-01-12T14:01:00Z">
        <w:r>
          <w:rPr>
            <w:rFonts w:ascii="宋体" w:hint="eastAsia"/>
            <w:sz w:val="24"/>
            <w:szCs w:val="24"/>
          </w:rPr>
          <w:t>2、写出下列定律或方程的数学表达式，用简单的一句话说明其主要应用或要解决什么问题？</w:t>
        </w:r>
      </w:ins>
    </w:p>
    <w:p w:rsidR="00880BA7" w:rsidRDefault="00880BA7" w:rsidP="00880BA7">
      <w:pPr>
        <w:adjustRightInd w:val="0"/>
        <w:snapToGrid w:val="0"/>
        <w:spacing w:line="560" w:lineRule="exact"/>
        <w:ind w:left="1065" w:hanging="165"/>
        <w:rPr>
          <w:ins w:id="563" w:author="齐恩鲁" w:date="2018-01-12T14:01:00Z"/>
          <w:rFonts w:ascii="宋体"/>
          <w:sz w:val="24"/>
          <w:szCs w:val="24"/>
        </w:rPr>
      </w:pPr>
      <w:ins w:id="564" w:author="齐恩鲁" w:date="2018-01-12T14:01:00Z">
        <w:r>
          <w:rPr>
            <w:rFonts w:ascii="宋体" w:hAnsi="宋体" w:hint="eastAsia"/>
            <w:sz w:val="24"/>
            <w:szCs w:val="24"/>
          </w:rPr>
          <w:t>（</w:t>
        </w:r>
        <w:r>
          <w:rPr>
            <w:rFonts w:ascii="宋体" w:hint="eastAsia"/>
            <w:sz w:val="24"/>
            <w:szCs w:val="24"/>
          </w:rPr>
          <w:t>1）</w:t>
        </w:r>
        <w:r>
          <w:rPr>
            <w:rFonts w:ascii="宋体" w:hAnsi="宋体" w:hint="eastAsia"/>
            <w:sz w:val="24"/>
            <w:szCs w:val="24"/>
          </w:rPr>
          <w:t>热力学第一定律；第二定律；第三定律。</w:t>
        </w:r>
      </w:ins>
    </w:p>
    <w:p w:rsidR="00880BA7" w:rsidRDefault="00880BA7" w:rsidP="00880BA7">
      <w:pPr>
        <w:adjustRightInd w:val="0"/>
        <w:snapToGrid w:val="0"/>
        <w:spacing w:line="560" w:lineRule="exact"/>
        <w:ind w:left="1065" w:hanging="165"/>
        <w:rPr>
          <w:ins w:id="565" w:author="齐恩鲁" w:date="2018-01-12T14:01:00Z"/>
          <w:rFonts w:ascii="宋体"/>
          <w:sz w:val="24"/>
          <w:szCs w:val="24"/>
        </w:rPr>
      </w:pPr>
      <w:ins w:id="566" w:author="齐恩鲁" w:date="2018-01-12T14:01:00Z">
        <w:r>
          <w:rPr>
            <w:rFonts w:ascii="宋体" w:hAnsi="宋体" w:hint="eastAsia"/>
            <w:sz w:val="24"/>
            <w:szCs w:val="24"/>
          </w:rPr>
          <w:t>（</w:t>
        </w:r>
        <w:r>
          <w:rPr>
            <w:rFonts w:ascii="宋体" w:hint="eastAsia"/>
            <w:sz w:val="24"/>
            <w:szCs w:val="24"/>
          </w:rPr>
          <w:t>2）</w:t>
        </w:r>
        <w:r>
          <w:rPr>
            <w:rFonts w:ascii="宋体" w:hAnsi="宋体" w:hint="eastAsia"/>
            <w:sz w:val="24"/>
            <w:szCs w:val="24"/>
          </w:rPr>
          <w:t>化学反应的恒温方程。</w:t>
        </w:r>
      </w:ins>
    </w:p>
    <w:p w:rsidR="00880BA7" w:rsidRDefault="00880BA7" w:rsidP="00880BA7">
      <w:pPr>
        <w:adjustRightInd w:val="0"/>
        <w:snapToGrid w:val="0"/>
        <w:spacing w:line="560" w:lineRule="exact"/>
        <w:ind w:left="1065" w:hanging="165"/>
        <w:rPr>
          <w:ins w:id="567" w:author="齐恩鲁" w:date="2018-01-12T14:01:00Z"/>
          <w:rFonts w:ascii="宋体"/>
          <w:sz w:val="24"/>
          <w:szCs w:val="24"/>
        </w:rPr>
      </w:pPr>
      <w:ins w:id="568" w:author="齐恩鲁" w:date="2018-01-12T14:01:00Z">
        <w:r>
          <w:rPr>
            <w:rFonts w:ascii="宋体" w:hAnsi="宋体" w:hint="eastAsia"/>
            <w:sz w:val="24"/>
            <w:szCs w:val="24"/>
          </w:rPr>
          <w:t>（</w:t>
        </w:r>
        <w:r>
          <w:rPr>
            <w:rFonts w:ascii="宋体" w:hint="eastAsia"/>
            <w:sz w:val="24"/>
            <w:szCs w:val="24"/>
          </w:rPr>
          <w:t>3）</w:t>
        </w:r>
        <w:r>
          <w:rPr>
            <w:rFonts w:ascii="宋体" w:hAnsi="宋体" w:hint="eastAsia"/>
            <w:sz w:val="24"/>
            <w:szCs w:val="24"/>
          </w:rPr>
          <w:t>相律。</w:t>
        </w:r>
        <w:r>
          <w:rPr>
            <w:rFonts w:ascii="宋体" w:hint="eastAsia"/>
            <w:sz w:val="24"/>
            <w:szCs w:val="24"/>
          </w:rPr>
          <w:t xml:space="preserve"> </w:t>
        </w:r>
      </w:ins>
    </w:p>
    <w:p w:rsidR="00880BA7" w:rsidRDefault="00880BA7" w:rsidP="00880BA7">
      <w:pPr>
        <w:autoSpaceDE w:val="0"/>
        <w:autoSpaceDN w:val="0"/>
        <w:adjustRightInd w:val="0"/>
        <w:spacing w:line="560" w:lineRule="exact"/>
        <w:jc w:val="left"/>
        <w:rPr>
          <w:ins w:id="569" w:author="齐恩鲁" w:date="2018-01-12T14:01:00Z"/>
          <w:rFonts w:ascii="宋体"/>
          <w:kern w:val="0"/>
          <w:sz w:val="24"/>
          <w:szCs w:val="24"/>
        </w:rPr>
      </w:pPr>
      <w:ins w:id="570" w:author="齐恩鲁" w:date="2018-01-12T14:01:00Z">
        <w:r>
          <w:rPr>
            <w:rFonts w:ascii="宋体" w:hint="eastAsia"/>
            <w:kern w:val="0"/>
            <w:sz w:val="24"/>
            <w:szCs w:val="24"/>
          </w:rPr>
          <w:t>3、</w:t>
        </w:r>
        <w:r>
          <w:rPr>
            <w:rFonts w:ascii="宋体" w:hAnsi="宋体" w:hint="eastAsia"/>
            <w:kern w:val="0"/>
            <w:sz w:val="24"/>
            <w:szCs w:val="24"/>
          </w:rPr>
          <w:t>画出水在通常条件下的相图，解释压力增大冰的熔点如何变化？为什么夏天遇到冷空气会下雨甚至会下冰雹？而冬天往往遇冷空气会下雪？水的三相点与通常所说的水的凝固点差别是什么？</w:t>
        </w:r>
      </w:ins>
    </w:p>
    <w:p w:rsidR="00880BA7" w:rsidRDefault="00880BA7" w:rsidP="00880BA7">
      <w:pPr>
        <w:adjustRightInd w:val="0"/>
        <w:snapToGrid w:val="0"/>
        <w:spacing w:line="560" w:lineRule="exact"/>
        <w:ind w:left="420"/>
        <w:rPr>
          <w:ins w:id="571" w:author="齐恩鲁" w:date="2018-01-12T14:01:00Z"/>
          <w:rFonts w:ascii="宋体"/>
          <w:sz w:val="24"/>
          <w:szCs w:val="24"/>
        </w:rPr>
      </w:pPr>
      <w:ins w:id="572" w:author="齐恩鲁" w:date="2018-01-12T14:01:00Z">
        <w:r>
          <w:rPr>
            <w:rFonts w:ascii="宋体" w:hint="eastAsia"/>
            <w:sz w:val="24"/>
            <w:szCs w:val="24"/>
          </w:rPr>
          <w:t xml:space="preserve"> </w:t>
        </w:r>
      </w:ins>
    </w:p>
    <w:p w:rsidR="00880BA7" w:rsidRDefault="00880BA7" w:rsidP="00880BA7">
      <w:pPr>
        <w:adjustRightInd w:val="0"/>
        <w:snapToGrid w:val="0"/>
        <w:spacing w:line="560" w:lineRule="exact"/>
        <w:ind w:left="420"/>
        <w:rPr>
          <w:ins w:id="573" w:author="齐恩鲁" w:date="2018-01-12T14:01:00Z"/>
          <w:rFonts w:ascii="宋体"/>
          <w:sz w:val="24"/>
          <w:szCs w:val="24"/>
        </w:rPr>
      </w:pPr>
      <w:ins w:id="574" w:author="齐恩鲁" w:date="2018-01-12T14:01:00Z">
        <w:r>
          <w:rPr>
            <w:rFonts w:ascii="宋体" w:hint="eastAsia"/>
            <w:sz w:val="24"/>
            <w:szCs w:val="24"/>
          </w:rPr>
          <w:t xml:space="preserve"> </w:t>
        </w:r>
      </w:ins>
    </w:p>
    <w:p w:rsidR="00880BA7" w:rsidRDefault="00880BA7" w:rsidP="00880BA7">
      <w:pPr>
        <w:spacing w:line="560" w:lineRule="exact"/>
        <w:rPr>
          <w:ins w:id="575" w:author="齐恩鲁" w:date="2018-01-12T14:01:00Z"/>
          <w:rFonts w:ascii="Calibri"/>
          <w:szCs w:val="21"/>
        </w:rPr>
      </w:pPr>
      <w:ins w:id="576" w:author="齐恩鲁" w:date="2018-01-12T14:01:00Z">
        <w:r>
          <w:t xml:space="preserve"> </w:t>
        </w:r>
      </w:ins>
    </w:p>
    <w:p w:rsidR="00880BA7" w:rsidRDefault="00880BA7" w:rsidP="00880BA7">
      <w:pPr>
        <w:spacing w:line="560" w:lineRule="exact"/>
        <w:rPr>
          <w:ins w:id="577" w:author="齐恩鲁" w:date="2018-01-12T14:01:00Z"/>
        </w:rPr>
      </w:pPr>
      <w:ins w:id="578" w:author="齐恩鲁" w:date="2018-01-12T14:01:00Z">
        <w:r>
          <w:t xml:space="preserve"> </w:t>
        </w:r>
      </w:ins>
    </w:p>
    <w:p w:rsidR="00880BA7" w:rsidRDefault="00880BA7" w:rsidP="00880BA7">
      <w:pPr>
        <w:spacing w:line="560" w:lineRule="exact"/>
        <w:rPr>
          <w:ins w:id="579" w:author="齐恩鲁" w:date="2018-01-12T14:01:00Z"/>
        </w:rPr>
      </w:pPr>
      <w:ins w:id="580" w:author="齐恩鲁" w:date="2018-01-12T14:01:00Z">
        <w:r>
          <w:t xml:space="preserve"> </w:t>
        </w:r>
      </w:ins>
    </w:p>
    <w:p w:rsidR="00880BA7" w:rsidRDefault="00880BA7" w:rsidP="00880BA7">
      <w:pPr>
        <w:spacing w:line="560" w:lineRule="exact"/>
        <w:rPr>
          <w:ins w:id="581" w:author="齐恩鲁" w:date="2018-01-12T14:01:00Z"/>
        </w:rPr>
      </w:pPr>
      <w:ins w:id="582" w:author="齐恩鲁" w:date="2018-01-12T14:01:00Z">
        <w:r>
          <w:t xml:space="preserve"> </w:t>
        </w:r>
      </w:ins>
    </w:p>
    <w:p w:rsidR="00880BA7" w:rsidRDefault="00880BA7" w:rsidP="00880BA7">
      <w:pPr>
        <w:spacing w:line="560" w:lineRule="exact"/>
        <w:rPr>
          <w:ins w:id="583" w:author="齐恩鲁" w:date="2018-01-12T14:01:00Z"/>
        </w:rPr>
      </w:pPr>
      <w:ins w:id="584" w:author="齐恩鲁" w:date="2018-01-12T14:01:00Z">
        <w:r>
          <w:t xml:space="preserve"> </w:t>
        </w:r>
      </w:ins>
    </w:p>
    <w:p w:rsidR="00880BA7" w:rsidRDefault="00880BA7" w:rsidP="00880BA7">
      <w:pPr>
        <w:spacing w:line="560" w:lineRule="exact"/>
        <w:rPr>
          <w:ins w:id="585" w:author="齐恩鲁" w:date="2018-01-12T14:09:00Z"/>
        </w:rPr>
      </w:pPr>
      <w:ins w:id="586" w:author="齐恩鲁" w:date="2018-01-12T14:01:00Z">
        <w:r>
          <w:t xml:space="preserve"> </w:t>
        </w:r>
      </w:ins>
    </w:p>
    <w:p w:rsidR="00880BA7" w:rsidRDefault="00880BA7" w:rsidP="00880BA7">
      <w:pPr>
        <w:spacing w:line="560" w:lineRule="exact"/>
        <w:rPr>
          <w:ins w:id="587" w:author="齐恩鲁" w:date="2018-01-12T14:09:00Z"/>
        </w:rPr>
      </w:pPr>
    </w:p>
    <w:p w:rsidR="00880BA7" w:rsidRDefault="00880BA7" w:rsidP="00880BA7">
      <w:pPr>
        <w:spacing w:line="560" w:lineRule="exact"/>
        <w:rPr>
          <w:ins w:id="588" w:author="齐恩鲁" w:date="2018-01-12T14:09:00Z"/>
        </w:rPr>
      </w:pPr>
    </w:p>
    <w:p w:rsidR="00880BA7" w:rsidRDefault="00880BA7" w:rsidP="00880BA7">
      <w:pPr>
        <w:spacing w:line="560" w:lineRule="exact"/>
        <w:rPr>
          <w:ins w:id="589" w:author="齐恩鲁" w:date="2018-01-12T14:09:00Z"/>
        </w:rPr>
      </w:pPr>
    </w:p>
    <w:p w:rsidR="00880BA7" w:rsidRDefault="00880BA7" w:rsidP="00880BA7">
      <w:pPr>
        <w:spacing w:line="560" w:lineRule="exact"/>
        <w:rPr>
          <w:ins w:id="590" w:author="齐恩鲁" w:date="2018-01-12T14:09:00Z"/>
        </w:rPr>
      </w:pPr>
    </w:p>
    <w:p w:rsidR="00880BA7" w:rsidRDefault="00880BA7" w:rsidP="00880BA7">
      <w:pPr>
        <w:spacing w:line="560" w:lineRule="exact"/>
        <w:rPr>
          <w:ins w:id="591" w:author="齐恩鲁" w:date="2018-01-12T14:09:00Z"/>
        </w:rPr>
      </w:pPr>
    </w:p>
    <w:p w:rsidR="00880BA7" w:rsidRDefault="00880BA7" w:rsidP="00880BA7">
      <w:pPr>
        <w:spacing w:line="560" w:lineRule="exact"/>
        <w:rPr>
          <w:ins w:id="592" w:author="齐恩鲁" w:date="2018-01-12T14:09:00Z"/>
        </w:rPr>
      </w:pPr>
    </w:p>
    <w:p w:rsidR="00880BA7" w:rsidRDefault="00880BA7" w:rsidP="00880BA7">
      <w:pPr>
        <w:spacing w:line="560" w:lineRule="exact"/>
        <w:rPr>
          <w:ins w:id="593" w:author="齐恩鲁" w:date="2018-01-12T14:09:00Z"/>
        </w:rPr>
      </w:pPr>
    </w:p>
    <w:p w:rsidR="00880BA7" w:rsidRDefault="00880BA7" w:rsidP="00880BA7">
      <w:pPr>
        <w:spacing w:line="560" w:lineRule="exact"/>
        <w:rPr>
          <w:ins w:id="594" w:author="齐恩鲁" w:date="2018-01-12T14:09:00Z"/>
        </w:rPr>
      </w:pPr>
    </w:p>
    <w:p w:rsidR="00880BA7" w:rsidRDefault="00880BA7" w:rsidP="00880BA7">
      <w:pPr>
        <w:spacing w:line="560" w:lineRule="exact"/>
        <w:rPr>
          <w:ins w:id="595" w:author="齐恩鲁" w:date="2018-01-12T14:09:00Z"/>
        </w:rPr>
      </w:pPr>
    </w:p>
    <w:p w:rsidR="00880BA7" w:rsidRDefault="00880BA7" w:rsidP="00880BA7">
      <w:pPr>
        <w:spacing w:line="560" w:lineRule="exact"/>
        <w:rPr>
          <w:ins w:id="596" w:author="齐恩鲁" w:date="2018-01-12T14:09:00Z"/>
        </w:rPr>
      </w:pPr>
    </w:p>
    <w:p w:rsidR="00880BA7" w:rsidRDefault="00880BA7" w:rsidP="00880BA7">
      <w:pPr>
        <w:spacing w:line="560" w:lineRule="exact"/>
        <w:rPr>
          <w:ins w:id="597" w:author="齐恩鲁" w:date="2018-01-12T14:09:00Z"/>
        </w:rPr>
      </w:pPr>
    </w:p>
    <w:p w:rsidR="00880BA7" w:rsidRDefault="00880BA7" w:rsidP="00880BA7">
      <w:pPr>
        <w:spacing w:line="560" w:lineRule="exact"/>
        <w:rPr>
          <w:ins w:id="598" w:author="齐恩鲁" w:date="2018-01-12T14:09:00Z"/>
        </w:rPr>
      </w:pPr>
    </w:p>
    <w:p w:rsidR="00880BA7" w:rsidRDefault="00880BA7" w:rsidP="00880BA7">
      <w:pPr>
        <w:spacing w:line="560" w:lineRule="exact"/>
        <w:rPr>
          <w:ins w:id="599" w:author="齐恩鲁" w:date="2018-01-12T14:09:00Z"/>
        </w:rPr>
      </w:pPr>
    </w:p>
    <w:p w:rsidR="00880BA7" w:rsidRDefault="00880BA7" w:rsidP="00880BA7">
      <w:pPr>
        <w:spacing w:line="560" w:lineRule="exact"/>
        <w:rPr>
          <w:ins w:id="600" w:author="齐恩鲁" w:date="2018-01-12T14:01:00Z"/>
        </w:rPr>
      </w:pPr>
    </w:p>
    <w:p w:rsidR="00880BA7" w:rsidRDefault="00880BA7" w:rsidP="00880BA7">
      <w:pPr>
        <w:spacing w:line="560" w:lineRule="exact"/>
        <w:rPr>
          <w:ins w:id="601" w:author="齐恩鲁" w:date="2018-01-12T14:01:00Z"/>
        </w:rPr>
      </w:pPr>
      <w:ins w:id="602" w:author="齐恩鲁" w:date="2018-01-12T14:01:00Z">
        <w:r>
          <w:t xml:space="preserve"> </w:t>
        </w:r>
      </w:ins>
    </w:p>
    <w:p w:rsidR="00880BA7" w:rsidRDefault="00880BA7" w:rsidP="00880BA7">
      <w:pPr>
        <w:spacing w:line="360" w:lineRule="auto"/>
        <w:ind w:leftChars="1072" w:left="2251" w:firstLineChars="200" w:firstLine="480"/>
        <w:rPr>
          <w:ins w:id="603" w:author="齐恩鲁" w:date="2018-01-12T14:01:00Z"/>
          <w:rFonts w:ascii="楷体_GB2312" w:eastAsia="楷体_GB2312"/>
          <w:sz w:val="24"/>
          <w:szCs w:val="24"/>
        </w:rPr>
      </w:pPr>
    </w:p>
    <w:p w:rsidR="00000000" w:rsidRDefault="00880BA7">
      <w:pPr>
        <w:spacing w:line="360" w:lineRule="auto"/>
        <w:jc w:val="center"/>
        <w:rPr>
          <w:ins w:id="604" w:author="齐恩鲁" w:date="2018-01-12T14:01:00Z"/>
          <w:rFonts w:ascii="楷体_GB2312" w:eastAsia="楷体_GB2312"/>
          <w:sz w:val="24"/>
          <w:szCs w:val="24"/>
        </w:rPr>
        <w:pPrChange w:id="605" w:author="齐恩鲁" w:date="2018-01-12T14:09:00Z">
          <w:pPr>
            <w:spacing w:line="360" w:lineRule="auto"/>
            <w:ind w:leftChars="1072" w:left="2251" w:firstLineChars="200" w:firstLine="480"/>
          </w:pPr>
        </w:pPrChange>
      </w:pPr>
      <w:ins w:id="606" w:author="齐恩鲁" w:date="2018-01-12T14:01:00Z">
        <w:r>
          <w:rPr>
            <w:rFonts w:ascii="楷体_GB2312" w:eastAsia="楷体_GB2312" w:hint="eastAsia"/>
            <w:sz w:val="24"/>
            <w:szCs w:val="24"/>
          </w:rPr>
          <w:t>科目：《物理化学》（上）试题(A卷)</w:t>
        </w:r>
      </w:ins>
    </w:p>
    <w:p w:rsidR="00880BA7" w:rsidRDefault="00880BA7" w:rsidP="00880BA7">
      <w:pPr>
        <w:spacing w:line="360" w:lineRule="auto"/>
        <w:ind w:leftChars="46" w:left="2257" w:hangingChars="900" w:hanging="2160"/>
        <w:rPr>
          <w:ins w:id="607" w:author="齐恩鲁" w:date="2018-01-12T14:01:00Z"/>
          <w:rFonts w:ascii="楷体_GB2312" w:eastAsia="楷体_GB2312"/>
          <w:sz w:val="24"/>
          <w:szCs w:val="24"/>
        </w:rPr>
      </w:pPr>
      <w:ins w:id="608" w:author="齐恩鲁" w:date="2018-01-12T14:01:00Z">
        <w:r>
          <w:rPr>
            <w:rFonts w:ascii="楷体_GB2312" w:eastAsia="楷体_GB2312" w:hint="eastAsia"/>
            <w:sz w:val="24"/>
            <w:szCs w:val="24"/>
          </w:rPr>
          <w:t>答题纸（学生在答题过程中一律不许将试卷、答题纸拆散，否则该门课程考试成绩以零分记）</w:t>
        </w:r>
      </w:ins>
    </w:p>
    <w:p w:rsidR="00880BA7" w:rsidRDefault="00880BA7" w:rsidP="00880BA7">
      <w:pPr>
        <w:spacing w:line="360" w:lineRule="auto"/>
        <w:ind w:leftChars="258" w:left="3062" w:hangingChars="900" w:hanging="2520"/>
        <w:rPr>
          <w:ins w:id="609" w:author="齐恩鲁" w:date="2018-01-12T14:01:00Z"/>
          <w:rFonts w:ascii="宋体" w:eastAsia="宋体"/>
          <w:sz w:val="28"/>
          <w:szCs w:val="28"/>
          <w:u w:val="single"/>
        </w:rPr>
      </w:pPr>
      <w:ins w:id="610" w:author="齐恩鲁" w:date="2018-01-12T14:01:00Z">
        <w:r>
          <w:rPr>
            <w:rFonts w:ascii="宋体" w:hAnsi="宋体" w:hint="eastAsia"/>
            <w:sz w:val="28"/>
            <w:szCs w:val="28"/>
          </w:rPr>
          <w:t>姓名</w:t>
        </w:r>
        <w:r>
          <w:rPr>
            <w:rFonts w:ascii="宋体" w:hint="eastAsia"/>
            <w:sz w:val="28"/>
            <w:szCs w:val="28"/>
            <w:u w:val="single"/>
          </w:rPr>
          <w:t xml:space="preserve">           </w:t>
        </w:r>
        <w:r>
          <w:rPr>
            <w:rFonts w:ascii="宋体" w:hint="eastAsia"/>
            <w:sz w:val="28"/>
            <w:szCs w:val="28"/>
          </w:rPr>
          <w:t xml:space="preserve">  </w:t>
        </w:r>
        <w:r>
          <w:rPr>
            <w:rFonts w:ascii="宋体" w:hAnsi="宋体" w:hint="eastAsia"/>
            <w:sz w:val="28"/>
            <w:szCs w:val="28"/>
          </w:rPr>
          <w:t>学号</w:t>
        </w:r>
        <w:r>
          <w:rPr>
            <w:rFonts w:ascii="宋体" w:hint="eastAsia"/>
            <w:sz w:val="28"/>
            <w:szCs w:val="28"/>
          </w:rPr>
          <w:t xml:space="preserve"> </w:t>
        </w:r>
        <w:r>
          <w:rPr>
            <w:rFonts w:ascii="宋体" w:hint="eastAsia"/>
            <w:sz w:val="28"/>
            <w:szCs w:val="28"/>
            <w:u w:val="single"/>
          </w:rPr>
          <w:t xml:space="preserve">                </w:t>
        </w:r>
        <w:r>
          <w:rPr>
            <w:rFonts w:ascii="宋体" w:hint="eastAsia"/>
            <w:sz w:val="28"/>
            <w:szCs w:val="28"/>
          </w:rPr>
          <w:t xml:space="preserve">  </w:t>
        </w:r>
        <w:r>
          <w:rPr>
            <w:rFonts w:ascii="宋体" w:hAnsi="宋体" w:hint="eastAsia"/>
            <w:sz w:val="28"/>
            <w:szCs w:val="28"/>
          </w:rPr>
          <w:t>专业</w:t>
        </w:r>
        <w:r>
          <w:rPr>
            <w:rFonts w:ascii="宋体" w:hint="eastAsia"/>
            <w:sz w:val="28"/>
            <w:szCs w:val="28"/>
            <w:u w:val="single"/>
          </w:rPr>
          <w:t xml:space="preserve">                 </w:t>
        </w:r>
      </w:ins>
    </w:p>
    <w:p w:rsidR="00880BA7" w:rsidRDefault="00880BA7" w:rsidP="00880BA7">
      <w:pPr>
        <w:spacing w:line="360" w:lineRule="auto"/>
        <w:ind w:leftChars="258" w:left="3062" w:hangingChars="900" w:hanging="2520"/>
        <w:rPr>
          <w:ins w:id="611" w:author="齐恩鲁" w:date="2018-01-12T14:01:00Z"/>
          <w:rFonts w:ascii="宋体"/>
          <w:sz w:val="28"/>
          <w:szCs w:val="28"/>
          <w:u w:val="single"/>
        </w:rPr>
      </w:pPr>
      <w:ins w:id="612" w:author="齐恩鲁" w:date="2018-01-12T14:01:00Z">
        <w:r>
          <w:rPr>
            <w:rFonts w:ascii="宋体" w:hint="eastAsia"/>
            <w:sz w:val="28"/>
            <w:szCs w:val="28"/>
            <w:u w:val="single"/>
          </w:rPr>
          <w:t xml:space="preserve"> </w:t>
        </w:r>
      </w:ins>
    </w:p>
    <w:p w:rsidR="00810A5C" w:rsidRDefault="00810A5C" w:rsidP="00880BA7">
      <w:pPr>
        <w:spacing w:line="560" w:lineRule="exact"/>
      </w:pPr>
    </w:p>
    <w:sectPr w:rsidR="00810A5C" w:rsidSect="00810A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5612BB7"/>
    <w:rsid w:val="00016086"/>
    <w:rsid w:val="0030071F"/>
    <w:rsid w:val="00810A5C"/>
    <w:rsid w:val="00880BA7"/>
    <w:rsid w:val="00A7303E"/>
    <w:rsid w:val="00CF5A74"/>
    <w:rsid w:val="00EC654E"/>
    <w:rsid w:val="05612BB7"/>
    <w:rsid w:val="2A7051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0A5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880BA7"/>
    <w:rPr>
      <w:sz w:val="18"/>
      <w:szCs w:val="18"/>
    </w:rPr>
  </w:style>
  <w:style w:type="character" w:customStyle="1" w:styleId="Char">
    <w:name w:val="批注框文本 Char"/>
    <w:basedOn w:val="a0"/>
    <w:link w:val="a3"/>
    <w:rsid w:val="00880BA7"/>
    <w:rPr>
      <w:kern w:val="2"/>
      <w:sz w:val="18"/>
      <w:szCs w:val="18"/>
    </w:rPr>
  </w:style>
  <w:style w:type="table" w:styleId="a4">
    <w:name w:val="Table Grid"/>
    <w:basedOn w:val="a1"/>
    <w:rsid w:val="00880BA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64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3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24" Type="http://schemas.openxmlformats.org/officeDocument/2006/relationships/image" Target="media/image12.png"/><Relationship Id="rId32" Type="http://schemas.openxmlformats.org/officeDocument/2006/relationships/image" Target="media/image20.png"/><Relationship Id="rId5" Type="http://schemas.openxmlformats.org/officeDocument/2006/relationships/image" Target="media/image1.wmf"/><Relationship Id="rId15" Type="http://schemas.openxmlformats.org/officeDocument/2006/relationships/image" Target="media/image7.wmf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image" Target="media/image19.png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5.png"/><Relationship Id="rId30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608</Words>
  <Characters>3467</Characters>
  <Application>Microsoft Office Word</Application>
  <DocSecurity>0</DocSecurity>
  <Lines>28</Lines>
  <Paragraphs>8</Paragraphs>
  <ScaleCrop>false</ScaleCrop>
  <Company/>
  <LinksUpToDate>false</LinksUpToDate>
  <CharactersWithSpaces>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齐恩鲁</dc:creator>
  <cp:lastModifiedBy>齐恩鲁</cp:lastModifiedBy>
  <cp:revision>1</cp:revision>
  <dcterms:created xsi:type="dcterms:W3CDTF">2018-01-12T06:10:00Z</dcterms:created>
  <dcterms:modified xsi:type="dcterms:W3CDTF">2018-01-12T06:10:00Z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